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5327" w:rsidRPr="00371BEF" w:rsidRDefault="00724115" w:rsidP="00245327">
      <w:pPr>
        <w:pStyle w:val="Titel"/>
      </w:pPr>
      <w:bookmarkStart w:id="0" w:name="_Toc289325803"/>
      <w:bookmarkStart w:id="1" w:name="_GoBack"/>
      <w:bookmarkEnd w:id="1"/>
      <w:r>
        <w:rPr>
          <w:noProof/>
        </w:rPr>
        <w:pict>
          <v:shapetype id="_x0000_t202" coordsize="21600,21600" o:spt="202" path="m,l,21600r21600,l21600,xe">
            <v:stroke joinstyle="miter"/>
            <v:path gradientshapeok="t" o:connecttype="rect"/>
          </v:shapetype>
          <v:shape id="Text Box 111" o:spid="_x0000_s1026" type="#_x0000_t202" style="position:absolute;left:0;text-align:left;margin-left:84pt;margin-top:39.1pt;width:4in;height:367.5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" filled="f" fillcolor="#0c9" stroked="f">
            <v:textbox>
              <w:txbxContent>
                <w:p w:rsidR="00293C02" w:rsidRDefault="00293C02" w:rsidP="00EE490A">
                  <w:pPr>
                    <w:pStyle w:val="Ondertitel"/>
                    <w:rPr>
                      <w:b/>
                      <w:sz w:val="36"/>
                      <w:u w:val="single"/>
                    </w:rPr>
                  </w:pPr>
                </w:p>
                <w:p w:rsidR="00293C02" w:rsidRDefault="00293C02" w:rsidP="00EE490A">
                  <w:pPr>
                    <w:pStyle w:val="Ondertitel"/>
                    <w:rPr>
                      <w:b/>
                      <w:sz w:val="36"/>
                      <w:u w:val="single"/>
                    </w:rPr>
                  </w:pPr>
                  <w:r>
                    <w:rPr>
                      <w:b/>
                      <w:sz w:val="36"/>
                      <w:u w:val="single"/>
                    </w:rPr>
                    <w:t xml:space="preserve">Vessel Traffic Services </w:t>
                  </w:r>
                </w:p>
                <w:p w:rsidR="00293C02" w:rsidRDefault="00293C02" w:rsidP="00EE490A">
                  <w:pPr>
                    <w:pStyle w:val="Ondertitel"/>
                    <w:rPr>
                      <w:b/>
                      <w:sz w:val="36"/>
                      <w:u w:val="single"/>
                    </w:rPr>
                  </w:pPr>
                </w:p>
                <w:p w:rsidR="00293C02" w:rsidRDefault="00293C02" w:rsidP="00EE490A">
                  <w:pPr>
                    <w:pStyle w:val="Ondertitel"/>
                    <w:rPr>
                      <w:b/>
                      <w:sz w:val="36"/>
                      <w:u w:val="single"/>
                    </w:rPr>
                  </w:pPr>
                  <w:r>
                    <w:rPr>
                      <w:b/>
                      <w:sz w:val="36"/>
                      <w:u w:val="single"/>
                    </w:rPr>
                    <w:t>Revalidation and Refresher Training</w:t>
                  </w:r>
                </w:p>
                <w:p w:rsidR="00293C02" w:rsidRDefault="00293C02" w:rsidP="00EE490A">
                  <w:pPr>
                    <w:pStyle w:val="Ondertitel"/>
                    <w:rPr>
                      <w:b/>
                      <w:sz w:val="28"/>
                      <w:u w:val="single"/>
                    </w:rPr>
                  </w:pPr>
                  <w:r>
                    <w:rPr>
                      <w:b/>
                      <w:sz w:val="36"/>
                      <w:u w:val="single"/>
                    </w:rPr>
                    <w:t>For VTS Personnel – A Model Course</w:t>
                  </w:r>
                </w:p>
                <w:p w:rsidR="00293C02" w:rsidRPr="000D1338" w:rsidRDefault="00293C02" w:rsidP="000D1338">
                  <w:pPr>
                    <w:autoSpaceDE w:val="0"/>
                    <w:autoSpaceDN w:val="0"/>
                    <w:adjustRightInd w:val="0"/>
                    <w:jc w:val="center"/>
                    <w:rPr>
                      <w:b/>
                      <w:bCs/>
                      <w:color w:val="000000"/>
                      <w:sz w:val="28"/>
                      <w:szCs w:val="28"/>
                    </w:rPr>
                  </w:pPr>
                </w:p>
                <w:p w:rsidR="00293C02" w:rsidRPr="00845FF3" w:rsidRDefault="00293C02" w:rsidP="00245327">
                  <w:pPr>
                    <w:autoSpaceDE w:val="0"/>
                    <w:autoSpaceDN w:val="0"/>
                    <w:adjustRightInd w:val="0"/>
                    <w:jc w:val="center"/>
                    <w:rPr>
                      <w:rFonts w:cs="Arial"/>
                      <w:b/>
                      <w:bCs/>
                      <w:color w:val="000000"/>
                      <w:sz w:val="36"/>
                      <w:szCs w:val="36"/>
                    </w:rPr>
                  </w:pPr>
                  <w:r w:rsidRPr="00AD1083">
                    <w:rPr>
                      <w:rFonts w:cs="Arial"/>
                      <w:b/>
                      <w:bCs/>
                      <w:color w:val="000000"/>
                      <w:sz w:val="36"/>
                      <w:szCs w:val="36"/>
                    </w:rPr>
                    <w:t xml:space="preserve">Edition </w:t>
                  </w:r>
                  <w:r w:rsidRPr="00845FF3">
                    <w:rPr>
                      <w:rFonts w:cs="Arial"/>
                      <w:b/>
                      <w:bCs/>
                      <w:color w:val="000000"/>
                      <w:sz w:val="36"/>
                      <w:szCs w:val="36"/>
                    </w:rPr>
                    <w:t>1</w:t>
                  </w:r>
                  <w:r>
                    <w:rPr>
                      <w:rFonts w:cs="Arial"/>
                      <w:b/>
                      <w:bCs/>
                      <w:color w:val="000000"/>
                      <w:sz w:val="36"/>
                      <w:szCs w:val="36"/>
                    </w:rPr>
                    <w:t>.0</w:t>
                  </w:r>
                </w:p>
                <w:p w:rsidR="00293C02" w:rsidRPr="00845FF3" w:rsidRDefault="00293C02" w:rsidP="00245327">
                  <w:pPr>
                    <w:autoSpaceDE w:val="0"/>
                    <w:autoSpaceDN w:val="0"/>
                    <w:adjustRightInd w:val="0"/>
                    <w:jc w:val="center"/>
                    <w:rPr>
                      <w:rFonts w:cs="Arial"/>
                      <w:b/>
                      <w:bCs/>
                      <w:color w:val="000000"/>
                      <w:sz w:val="36"/>
                      <w:szCs w:val="36"/>
                    </w:rPr>
                  </w:pPr>
                </w:p>
                <w:p w:rsidR="00293C02" w:rsidRPr="00845FF3" w:rsidRDefault="00293C02" w:rsidP="00245327">
                  <w:pPr>
                    <w:autoSpaceDE w:val="0"/>
                    <w:autoSpaceDN w:val="0"/>
                    <w:adjustRightInd w:val="0"/>
                    <w:jc w:val="center"/>
                    <w:rPr>
                      <w:rFonts w:cs="Arial"/>
                      <w:b/>
                      <w:bCs/>
                      <w:color w:val="000000"/>
                      <w:sz w:val="36"/>
                      <w:szCs w:val="36"/>
                    </w:rPr>
                  </w:pPr>
                  <w:r>
                    <w:rPr>
                      <w:rFonts w:cs="Arial"/>
                      <w:b/>
                      <w:bCs/>
                      <w:color w:val="000000"/>
                      <w:sz w:val="36"/>
                      <w:szCs w:val="36"/>
                    </w:rPr>
                    <w:t>[Insert Date]</w:t>
                  </w:r>
                </w:p>
              </w:txbxContent>
            </v:textbox>
          </v:shape>
        </w:pict>
      </w:r>
      <w:r w:rsidR="00245327">
        <w:rPr>
          <w:noProof/>
          <w:lang w:val="nl-BE" w:eastAsia="nl-BE"/>
        </w:rPr>
        <w:drawing>
          <wp:anchor distT="0" distB="0" distL="114300" distR="114300" simplePos="0" relativeHeight="251660800" behindDoc="0" locked="0" layoutInCell="1" allowOverlap="1">
            <wp:simplePos x="0" y="0"/>
            <wp:positionH relativeFrom="column">
              <wp:posOffset>2523490</wp:posOffset>
            </wp:positionH>
            <wp:positionV relativeFrom="paragraph">
              <wp:posOffset>5498465</wp:posOffset>
            </wp:positionV>
            <wp:extent cx="898525" cy="1236980"/>
            <wp:effectExtent l="0" t="0" r="0" b="7620"/>
            <wp:wrapNone/>
            <wp:docPr id="120" name="Picture 112"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IALA logo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a:ln>
                      <a:noFill/>
                    </a:ln>
                  </pic:spPr>
                </pic:pic>
              </a:graphicData>
            </a:graphic>
          </wp:anchor>
        </w:drawing>
      </w:r>
      <w:r>
        <w:rPr>
          <w:noProof/>
        </w:rPr>
        <w:pict>
          <v:shape id="Text Box 114" o:spid="_x0000_s1027" type="#_x0000_t202" style="position:absolute;left:0;text-align:left;margin-left:-197.75pt;margin-top:445.9pt;width:432.3pt;height:30.1pt;rotation:-90;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" filled="f" fillcolor="#0c9" stroked="f">
            <v:textbox style="layout-flow:vertical;mso-layout-flow-alt:bottom-to-top">
              <w:txbxContent>
                <w:p w:rsidR="00293C02" w:rsidRDefault="00293C02" w:rsidP="00245327">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w:pict>
      </w:r>
      <w:r>
        <w:rPr>
          <w:noProof/>
        </w:rPr>
        <w:pict>
          <v:line id="Line 116" o:spid="_x0000_s1031" style="position:absolute;left:0;text-align:left;flip:y;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"/>
        </w:pict>
      </w:r>
      <w:r>
        <w:rPr>
          <w:noProof/>
        </w:rPr>
        <w:pict>
          <v:line id="Line 117" o:spid="_x0000_s1030" style="position:absolute;left:0;text-align:lef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"/>
        </w:pict>
      </w:r>
      <w:r>
        <w:rPr>
          <w:noProof/>
        </w:rPr>
        <w:pict>
          <v:shape id="Text Box 115" o:spid="_x0000_s1028" type="#_x0000_t202" style="position:absolute;left:0;text-align:left;margin-left:-90.1pt;margin-top:122.15pt;width:224pt;height:37.1pt;rotation:-90;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" filled="f" fillcolor="#0c9" stroked="f">
            <v:textbox style="layout-flow:vertical;mso-layout-flow-alt:bottom-to-top">
              <w:txbxContent>
                <w:p w:rsidR="00293C02" w:rsidRDefault="00293C02" w:rsidP="00245327">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w:r>
      <w:r>
        <w:rPr>
          <w:noProof/>
        </w:rPr>
        <w:pict>
          <v:shape id="Text Box 118" o:spid="_x0000_s1029" type="#_x0000_t202" style="position:absolute;left:0;text-align:left;margin-left:67.35pt;margin-top:585.35pt;width:361.25pt;height:69.6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" filled="f" fillcolor="#0c9" stroked="f">
            <v:textbox>
              <w:txbxContent>
                <w:p w:rsidR="00293C02" w:rsidRDefault="00293C02" w:rsidP="00245327">
                  <w:pPr>
                    <w:autoSpaceDE w:val="0"/>
                    <w:autoSpaceDN w:val="0"/>
                    <w:adjustRightInd w:val="0"/>
                    <w:jc w:val="center"/>
                    <w:rPr>
                      <w:rFonts w:cs="Arial"/>
                      <w:color w:val="000000"/>
                      <w:sz w:val="20"/>
                      <w:szCs w:val="18"/>
                      <w:lang w:val="fr-FR"/>
                    </w:rPr>
                  </w:pPr>
                  <w:r>
                    <w:rPr>
                      <w:rFonts w:cs="Arial"/>
                      <w:color w:val="000000"/>
                      <w:sz w:val="20"/>
                      <w:szCs w:val="18"/>
                      <w:lang w:val="fr-FR"/>
                    </w:rPr>
                    <w:t>10</w:t>
                  </w:r>
                  <w:r w:rsidRPr="00460028">
                    <w:rPr>
                      <w:rFonts w:cs="Arial"/>
                      <w:color w:val="000000"/>
                      <w:sz w:val="20"/>
                      <w:szCs w:val="18"/>
                      <w:lang w:val="fr-FR"/>
                    </w:rPr>
                    <w:t>, rue</w:t>
                  </w:r>
                  <w:r>
                    <w:rPr>
                      <w:rFonts w:cs="Arial"/>
                      <w:color w:val="000000"/>
                      <w:sz w:val="20"/>
                      <w:szCs w:val="18"/>
                      <w:lang w:val="fr-FR"/>
                    </w:rPr>
                    <w:t xml:space="preserve"> des Gaudines</w:t>
                  </w:r>
                </w:p>
                <w:p w:rsidR="00293C02" w:rsidRDefault="00293C02" w:rsidP="00245327">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rsidR="00293C02" w:rsidRDefault="00293C02" w:rsidP="00245327">
                  <w:pPr>
                    <w:autoSpaceDE w:val="0"/>
                    <w:autoSpaceDN w:val="0"/>
                    <w:adjustRightInd w:val="0"/>
                    <w:jc w:val="center"/>
                    <w:rPr>
                      <w:rFonts w:cs="Arial"/>
                      <w:color w:val="000000"/>
                      <w:sz w:val="20"/>
                      <w:szCs w:val="18"/>
                    </w:rPr>
                  </w:pPr>
                  <w:r>
                    <w:rPr>
                      <w:rFonts w:cs="Arial"/>
                      <w:color w:val="000000"/>
                      <w:sz w:val="20"/>
                      <w:szCs w:val="18"/>
                    </w:rPr>
                    <w:t>Telephone: +33 1 34 51 70 01  Fax:  +33 1 34 51 82 05</w:t>
                  </w:r>
                </w:p>
                <w:p w:rsidR="00293C02" w:rsidRDefault="00293C02" w:rsidP="00245327">
                  <w:pPr>
                    <w:autoSpaceDE w:val="0"/>
                    <w:autoSpaceDN w:val="0"/>
                    <w:adjustRightInd w:val="0"/>
                    <w:jc w:val="center"/>
                    <w:rPr>
                      <w:rFonts w:cs="Arial"/>
                      <w:color w:val="000000"/>
                      <w:sz w:val="18"/>
                      <w:szCs w:val="18"/>
                      <w:lang w:val="fr-FR"/>
                    </w:rPr>
                  </w:pPr>
                  <w:r>
                    <w:rPr>
                      <w:rFonts w:cs="Arial"/>
                      <w:color w:val="000000"/>
                      <w:sz w:val="20"/>
                      <w:szCs w:val="18"/>
                    </w:rPr>
                    <w:t xml:space="preserve">e-mail:  </w:t>
                  </w:r>
                  <w:hyperlink r:id="rId9" w:history="1">
                    <w:r w:rsidRPr="00F60102">
                      <w:rPr>
                        <w:rStyle w:val="Hyperlink"/>
                        <w:sz w:val="20"/>
                        <w:szCs w:val="20"/>
                      </w:rPr>
                      <w:t>contact@iala-aism.org</w:t>
                    </w:r>
                  </w:hyperlink>
                  <w:r w:rsidRPr="00F60102">
                    <w:rPr>
                      <w:sz w:val="20"/>
                      <w:szCs w:val="20"/>
                    </w:rPr>
                    <w:t xml:space="preserve"> </w:t>
                  </w:r>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0" w:history="1">
                    <w:r w:rsidRPr="00126198">
                      <w:rPr>
                        <w:rStyle w:val="Hyperlink"/>
                        <w:rFonts w:cs="Arial"/>
                        <w:sz w:val="20"/>
                        <w:szCs w:val="18"/>
                      </w:rPr>
                      <w:t>www.iala-aism.org</w:t>
                    </w:r>
                  </w:hyperlink>
                </w:p>
              </w:txbxContent>
            </v:textbox>
          </v:shape>
        </w:pict>
      </w:r>
      <w:r w:rsidR="00245327" w:rsidRPr="00371BEF">
        <w:br w:type="page"/>
      </w:r>
      <w:bookmarkEnd w:id="0"/>
    </w:p>
    <w:p w:rsidR="00394A72" w:rsidRPr="00FB3D29" w:rsidRDefault="00394A72" w:rsidP="00083290">
      <w:pPr>
        <w:pStyle w:val="CM12"/>
        <w:jc w:val="center"/>
        <w:rPr>
          <w:b/>
          <w:bCs/>
          <w:color w:val="000000"/>
          <w:sz w:val="50"/>
          <w:szCs w:val="50"/>
        </w:rPr>
      </w:pPr>
    </w:p>
    <w:p w:rsidR="00394A72" w:rsidRPr="00FB3D29" w:rsidRDefault="00394A72" w:rsidP="00083290">
      <w:pPr>
        <w:jc w:val="center"/>
        <w:rPr>
          <w:rFonts w:cs="Arial"/>
        </w:rPr>
      </w:pPr>
    </w:p>
    <w:p w:rsidR="00394A72" w:rsidRPr="009115AA" w:rsidRDefault="00394A72" w:rsidP="00082991">
      <w:pPr>
        <w:pStyle w:val="Titel"/>
      </w:pPr>
      <w:bookmarkStart w:id="2" w:name="_Toc328650171"/>
      <w:r>
        <w:t xml:space="preserve">DOCUMENT </w:t>
      </w:r>
      <w:r w:rsidRPr="00082991">
        <w:t>REVISIONS</w:t>
      </w:r>
      <w:bookmarkEnd w:id="2"/>
    </w:p>
    <w:p w:rsidR="00394A72" w:rsidRPr="00A33327" w:rsidRDefault="00394A72" w:rsidP="00FA1A59">
      <w:pPr>
        <w:pStyle w:val="Plattetekst"/>
        <w:rPr>
          <w:rFonts w:cs="Arial"/>
        </w:rPr>
      </w:pPr>
      <w:r w:rsidRPr="005C01DC">
        <w:rPr>
          <w:rFonts w:cs="Arial"/>
        </w:rPr>
        <w:t>Revisions to the IALA Document are to be noted in the table prior to 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394A72" w:rsidRPr="001A35C8" w:rsidTr="00FA1A59">
        <w:tc>
          <w:tcPr>
            <w:tcW w:w="1908" w:type="dxa"/>
          </w:tcPr>
          <w:p w:rsidR="00394A72" w:rsidRPr="001A35C8" w:rsidRDefault="00394A72" w:rsidP="00FA1A59">
            <w:pPr>
              <w:spacing w:before="60" w:after="60"/>
              <w:jc w:val="center"/>
              <w:rPr>
                <w:rFonts w:cs="Arial"/>
                <w:b/>
                <w:bCs/>
              </w:rPr>
            </w:pPr>
            <w:r w:rsidRPr="001A35C8">
              <w:rPr>
                <w:rFonts w:cs="Arial"/>
                <w:b/>
                <w:bCs/>
              </w:rPr>
              <w:t>Date</w:t>
            </w:r>
          </w:p>
        </w:tc>
        <w:tc>
          <w:tcPr>
            <w:tcW w:w="3360" w:type="dxa"/>
          </w:tcPr>
          <w:p w:rsidR="00394A72" w:rsidRPr="001A35C8" w:rsidRDefault="00394A72" w:rsidP="00FA1A59">
            <w:pPr>
              <w:spacing w:before="60" w:after="60"/>
              <w:jc w:val="center"/>
              <w:rPr>
                <w:rFonts w:cs="Arial"/>
                <w:b/>
                <w:bCs/>
              </w:rPr>
            </w:pPr>
            <w:r w:rsidRPr="001A35C8">
              <w:rPr>
                <w:rFonts w:cs="Arial"/>
                <w:b/>
                <w:bCs/>
              </w:rPr>
              <w:t>Page / Section Revised</w:t>
            </w:r>
          </w:p>
        </w:tc>
        <w:tc>
          <w:tcPr>
            <w:tcW w:w="4161" w:type="dxa"/>
          </w:tcPr>
          <w:p w:rsidR="00394A72" w:rsidRPr="001A35C8" w:rsidRDefault="00394A72" w:rsidP="00FA1A59">
            <w:pPr>
              <w:spacing w:before="60" w:after="60"/>
              <w:jc w:val="center"/>
              <w:rPr>
                <w:rFonts w:cs="Arial"/>
                <w:b/>
                <w:bCs/>
              </w:rPr>
            </w:pPr>
            <w:r w:rsidRPr="001A35C8">
              <w:rPr>
                <w:rFonts w:cs="Arial"/>
                <w:b/>
                <w:bCs/>
              </w:rPr>
              <w:t>Requirement for Revision</w:t>
            </w:r>
          </w:p>
        </w:tc>
      </w:tr>
      <w:tr w:rsidR="00394A72" w:rsidRPr="001A35C8" w:rsidTr="00FA1A59">
        <w:trPr>
          <w:trHeight w:val="851"/>
        </w:trPr>
        <w:tc>
          <w:tcPr>
            <w:tcW w:w="1908" w:type="dxa"/>
            <w:vAlign w:val="center"/>
          </w:tcPr>
          <w:p w:rsidR="00394A72" w:rsidRPr="001A35C8" w:rsidRDefault="00394A72" w:rsidP="00FA1A59">
            <w:pPr>
              <w:spacing w:before="60" w:after="60"/>
              <w:rPr>
                <w:highlight w:val="yellow"/>
              </w:rPr>
            </w:pPr>
          </w:p>
        </w:tc>
        <w:tc>
          <w:tcPr>
            <w:tcW w:w="3360" w:type="dxa"/>
            <w:vAlign w:val="center"/>
          </w:tcPr>
          <w:p w:rsidR="00394A72" w:rsidRPr="001A35C8" w:rsidRDefault="00394A72" w:rsidP="00FA1A59">
            <w:pPr>
              <w:spacing w:before="60" w:after="60"/>
              <w:rPr>
                <w:highlight w:val="yellow"/>
              </w:rPr>
            </w:pPr>
          </w:p>
        </w:tc>
        <w:tc>
          <w:tcPr>
            <w:tcW w:w="4161" w:type="dxa"/>
            <w:vAlign w:val="center"/>
          </w:tcPr>
          <w:p w:rsidR="00394A72" w:rsidRPr="001A35C8" w:rsidRDefault="00394A72" w:rsidP="00FA1A59">
            <w:pPr>
              <w:spacing w:before="60" w:after="60"/>
            </w:pPr>
          </w:p>
        </w:tc>
      </w:tr>
      <w:tr w:rsidR="00394A72" w:rsidRPr="001A35C8" w:rsidTr="00FA1A59">
        <w:trPr>
          <w:trHeight w:val="851"/>
        </w:trPr>
        <w:tc>
          <w:tcPr>
            <w:tcW w:w="1908" w:type="dxa"/>
            <w:vAlign w:val="center"/>
          </w:tcPr>
          <w:p w:rsidR="00394A72" w:rsidRPr="001A35C8" w:rsidRDefault="00394A72" w:rsidP="00FA1A59">
            <w:pPr>
              <w:spacing w:before="60" w:after="60"/>
            </w:pPr>
          </w:p>
        </w:tc>
        <w:tc>
          <w:tcPr>
            <w:tcW w:w="3360" w:type="dxa"/>
            <w:vAlign w:val="center"/>
          </w:tcPr>
          <w:p w:rsidR="00394A72" w:rsidRPr="001A35C8" w:rsidRDefault="00394A72" w:rsidP="00FA1A59">
            <w:pPr>
              <w:spacing w:before="60" w:after="60"/>
            </w:pPr>
          </w:p>
        </w:tc>
        <w:tc>
          <w:tcPr>
            <w:tcW w:w="4161" w:type="dxa"/>
            <w:vAlign w:val="center"/>
          </w:tcPr>
          <w:p w:rsidR="00394A72" w:rsidRPr="001A35C8" w:rsidRDefault="00394A72" w:rsidP="00FA1A59">
            <w:pPr>
              <w:spacing w:before="60" w:after="60"/>
            </w:pPr>
          </w:p>
        </w:tc>
      </w:tr>
      <w:tr w:rsidR="00394A72" w:rsidRPr="001A35C8" w:rsidTr="00FA1A59">
        <w:trPr>
          <w:trHeight w:val="851"/>
        </w:trPr>
        <w:tc>
          <w:tcPr>
            <w:tcW w:w="1908" w:type="dxa"/>
            <w:vAlign w:val="center"/>
          </w:tcPr>
          <w:p w:rsidR="00394A72" w:rsidRPr="001A35C8" w:rsidRDefault="00394A72" w:rsidP="00FA1A59">
            <w:pPr>
              <w:spacing w:before="60" w:after="60"/>
            </w:pPr>
          </w:p>
        </w:tc>
        <w:tc>
          <w:tcPr>
            <w:tcW w:w="3360" w:type="dxa"/>
            <w:vAlign w:val="center"/>
          </w:tcPr>
          <w:p w:rsidR="00394A72" w:rsidRPr="001A35C8" w:rsidRDefault="00394A72" w:rsidP="00FA1A59">
            <w:pPr>
              <w:spacing w:before="60" w:after="60"/>
            </w:pPr>
          </w:p>
        </w:tc>
        <w:tc>
          <w:tcPr>
            <w:tcW w:w="4161" w:type="dxa"/>
            <w:vAlign w:val="center"/>
          </w:tcPr>
          <w:p w:rsidR="00394A72" w:rsidRPr="001A35C8" w:rsidRDefault="00394A72" w:rsidP="00FA1A59">
            <w:pPr>
              <w:spacing w:before="60" w:after="60"/>
            </w:pPr>
          </w:p>
        </w:tc>
      </w:tr>
      <w:tr w:rsidR="00394A72" w:rsidRPr="001A35C8" w:rsidTr="00FA1A59">
        <w:trPr>
          <w:trHeight w:val="851"/>
        </w:trPr>
        <w:tc>
          <w:tcPr>
            <w:tcW w:w="1908" w:type="dxa"/>
            <w:vAlign w:val="center"/>
          </w:tcPr>
          <w:p w:rsidR="00394A72" w:rsidRPr="001A35C8" w:rsidRDefault="00394A72" w:rsidP="00FA1A59">
            <w:pPr>
              <w:spacing w:before="60" w:after="60"/>
            </w:pPr>
          </w:p>
        </w:tc>
        <w:tc>
          <w:tcPr>
            <w:tcW w:w="3360" w:type="dxa"/>
            <w:vAlign w:val="center"/>
          </w:tcPr>
          <w:p w:rsidR="00394A72" w:rsidRPr="001A35C8" w:rsidRDefault="00394A72" w:rsidP="00FA1A59">
            <w:pPr>
              <w:spacing w:before="60" w:after="60"/>
            </w:pPr>
          </w:p>
        </w:tc>
        <w:tc>
          <w:tcPr>
            <w:tcW w:w="4161" w:type="dxa"/>
            <w:vAlign w:val="center"/>
          </w:tcPr>
          <w:p w:rsidR="00394A72" w:rsidRPr="001A35C8" w:rsidRDefault="00394A72" w:rsidP="00FA1A59">
            <w:pPr>
              <w:spacing w:before="60" w:after="60"/>
            </w:pPr>
          </w:p>
        </w:tc>
      </w:tr>
      <w:tr w:rsidR="00394A72" w:rsidRPr="001A35C8" w:rsidTr="00FA1A59">
        <w:trPr>
          <w:trHeight w:val="851"/>
        </w:trPr>
        <w:tc>
          <w:tcPr>
            <w:tcW w:w="1908" w:type="dxa"/>
            <w:vAlign w:val="center"/>
          </w:tcPr>
          <w:p w:rsidR="00394A72" w:rsidRPr="001A35C8" w:rsidRDefault="00394A72" w:rsidP="00FA1A59">
            <w:pPr>
              <w:spacing w:before="60" w:after="60"/>
            </w:pPr>
          </w:p>
        </w:tc>
        <w:tc>
          <w:tcPr>
            <w:tcW w:w="3360" w:type="dxa"/>
            <w:vAlign w:val="center"/>
          </w:tcPr>
          <w:p w:rsidR="00394A72" w:rsidRPr="001A35C8" w:rsidRDefault="00394A72" w:rsidP="00FA1A59">
            <w:pPr>
              <w:spacing w:before="60" w:after="60"/>
            </w:pPr>
          </w:p>
        </w:tc>
        <w:tc>
          <w:tcPr>
            <w:tcW w:w="4161" w:type="dxa"/>
            <w:vAlign w:val="center"/>
          </w:tcPr>
          <w:p w:rsidR="00394A72" w:rsidRPr="001A35C8" w:rsidRDefault="00394A72" w:rsidP="00FA1A59">
            <w:pPr>
              <w:spacing w:before="60" w:after="60"/>
            </w:pPr>
          </w:p>
        </w:tc>
      </w:tr>
      <w:tr w:rsidR="00394A72" w:rsidRPr="001A35C8" w:rsidTr="00FA1A59">
        <w:trPr>
          <w:trHeight w:val="851"/>
        </w:trPr>
        <w:tc>
          <w:tcPr>
            <w:tcW w:w="1908" w:type="dxa"/>
            <w:vAlign w:val="center"/>
          </w:tcPr>
          <w:p w:rsidR="00394A72" w:rsidRPr="001A35C8" w:rsidRDefault="00394A72" w:rsidP="00FA1A59">
            <w:pPr>
              <w:spacing w:before="60" w:after="60"/>
            </w:pPr>
          </w:p>
        </w:tc>
        <w:tc>
          <w:tcPr>
            <w:tcW w:w="3360" w:type="dxa"/>
            <w:vAlign w:val="center"/>
          </w:tcPr>
          <w:p w:rsidR="00394A72" w:rsidRPr="001A35C8" w:rsidRDefault="00394A72" w:rsidP="00FA1A59">
            <w:pPr>
              <w:spacing w:before="60" w:after="60"/>
            </w:pPr>
          </w:p>
        </w:tc>
        <w:tc>
          <w:tcPr>
            <w:tcW w:w="4161" w:type="dxa"/>
            <w:vAlign w:val="center"/>
          </w:tcPr>
          <w:p w:rsidR="00394A72" w:rsidRPr="001A35C8" w:rsidRDefault="00394A72" w:rsidP="00FA1A59">
            <w:pPr>
              <w:spacing w:before="60" w:after="60"/>
            </w:pPr>
          </w:p>
        </w:tc>
      </w:tr>
    </w:tbl>
    <w:p w:rsidR="00394A72" w:rsidRPr="00FB3D29" w:rsidRDefault="00394A72">
      <w:pPr>
        <w:rPr>
          <w:rFonts w:cs="Arial"/>
        </w:rPr>
      </w:pPr>
    </w:p>
    <w:p w:rsidR="00394A72" w:rsidRDefault="00394A72">
      <w:pPr>
        <w:rPr>
          <w:b/>
          <w:sz w:val="36"/>
          <w:szCs w:val="36"/>
        </w:rPr>
      </w:pPr>
      <w:bookmarkStart w:id="3" w:name="_Toc306308766"/>
      <w:r>
        <w:br w:type="page"/>
      </w:r>
    </w:p>
    <w:p w:rsidR="00394A72" w:rsidRDefault="00394A72" w:rsidP="006C3CB5">
      <w:pPr>
        <w:pStyle w:val="Titel"/>
      </w:pPr>
      <w:bookmarkStart w:id="4" w:name="_Toc328650172"/>
      <w:bookmarkEnd w:id="3"/>
      <w:r>
        <w:lastRenderedPageBreak/>
        <w:t>FOREWORD</w:t>
      </w:r>
      <w:bookmarkEnd w:id="4"/>
    </w:p>
    <w:p w:rsidR="00335C0A" w:rsidRPr="00335C0A" w:rsidRDefault="00335C0A" w:rsidP="00335C0A">
      <w:pPr>
        <w:rPr>
          <w:rFonts w:eastAsia="Calibri" w:cs="Arial"/>
          <w:szCs w:val="22"/>
          <w:lang w:val="en-US" w:eastAsia="de-DE"/>
        </w:rPr>
      </w:pPr>
      <w:r w:rsidRPr="00335C0A">
        <w:rPr>
          <w:rFonts w:eastAsia="Calibri" w:cs="Arial"/>
          <w:szCs w:val="22"/>
          <w:lang w:val="en-US" w:eastAsia="de-DE"/>
        </w:rPr>
        <w:t>The International Association of Marine Aids to Navigation and</w:t>
      </w:r>
      <w:r>
        <w:rPr>
          <w:rFonts w:eastAsia="Calibri" w:cs="Arial"/>
          <w:szCs w:val="22"/>
          <w:lang w:val="en-US" w:eastAsia="de-DE"/>
        </w:rPr>
        <w:t xml:space="preserve"> </w:t>
      </w:r>
      <w:r w:rsidRPr="00335C0A">
        <w:rPr>
          <w:rFonts w:eastAsia="Calibri" w:cs="Arial"/>
          <w:szCs w:val="22"/>
          <w:lang w:val="en-US" w:eastAsia="de-DE"/>
        </w:rPr>
        <w:t>Lighthouse Authorities (IALA) has been associated with Vessel Traffic</w:t>
      </w:r>
      <w:r>
        <w:rPr>
          <w:rFonts w:eastAsia="Calibri" w:cs="Arial"/>
          <w:szCs w:val="22"/>
          <w:lang w:val="en-US" w:eastAsia="de-DE"/>
        </w:rPr>
        <w:t xml:space="preserve"> </w:t>
      </w:r>
      <w:r w:rsidRPr="00335C0A">
        <w:rPr>
          <w:rFonts w:eastAsia="Calibri" w:cs="Arial"/>
          <w:szCs w:val="22"/>
          <w:lang w:val="en-US" w:eastAsia="de-DE"/>
        </w:rPr>
        <w:t xml:space="preserve">Services since 1955 and </w:t>
      </w:r>
      <w:proofErr w:type="spellStart"/>
      <w:r w:rsidRPr="00335C0A">
        <w:rPr>
          <w:rFonts w:eastAsia="Calibri" w:cs="Arial"/>
          <w:szCs w:val="22"/>
          <w:lang w:val="en-US" w:eastAsia="de-DE"/>
        </w:rPr>
        <w:t>recognises</w:t>
      </w:r>
      <w:proofErr w:type="spellEnd"/>
      <w:r w:rsidRPr="00335C0A">
        <w:rPr>
          <w:rFonts w:eastAsia="Calibri" w:cs="Arial"/>
          <w:szCs w:val="22"/>
          <w:lang w:val="en-US" w:eastAsia="de-DE"/>
        </w:rPr>
        <w:t xml:space="preserve"> the importance of human resources to</w:t>
      </w:r>
      <w:r>
        <w:rPr>
          <w:rFonts w:eastAsia="Calibri" w:cs="Arial"/>
          <w:szCs w:val="22"/>
          <w:lang w:val="en-US" w:eastAsia="de-DE"/>
        </w:rPr>
        <w:t xml:space="preserve"> </w:t>
      </w:r>
      <w:r w:rsidRPr="00335C0A">
        <w:rPr>
          <w:rFonts w:eastAsia="Calibri" w:cs="Arial"/>
          <w:szCs w:val="22"/>
          <w:lang w:val="en-US" w:eastAsia="de-DE"/>
        </w:rPr>
        <w:t>the development of efficient Vessel Traffic Services worldwide.</w:t>
      </w:r>
    </w:p>
    <w:p w:rsidR="00335C0A" w:rsidRDefault="00335C0A" w:rsidP="00335C0A">
      <w:pPr>
        <w:rPr>
          <w:rFonts w:eastAsia="Calibri" w:cs="Arial"/>
          <w:szCs w:val="22"/>
          <w:lang w:eastAsia="de-DE"/>
        </w:rPr>
      </w:pPr>
      <w:r w:rsidRPr="00335C0A">
        <w:rPr>
          <w:rFonts w:eastAsia="Calibri" w:cs="Arial"/>
          <w:szCs w:val="22"/>
          <w:lang w:eastAsia="de-DE"/>
        </w:rPr>
        <w:tab/>
      </w:r>
    </w:p>
    <w:p w:rsidR="00335C0A" w:rsidRPr="00335C0A" w:rsidRDefault="00335C0A" w:rsidP="00335C0A">
      <w:pPr>
        <w:rPr>
          <w:rFonts w:eastAsia="Calibri" w:cs="Arial"/>
          <w:szCs w:val="22"/>
          <w:lang w:eastAsia="de-DE"/>
        </w:rPr>
      </w:pPr>
      <w:r w:rsidRPr="00335C0A">
        <w:rPr>
          <w:rFonts w:eastAsia="Calibri" w:cs="Arial"/>
          <w:szCs w:val="22"/>
          <w:lang w:eastAsia="de-DE"/>
        </w:rPr>
        <w:t xml:space="preserve">Taking into account the International Convention on Standards of Training, Certification and </w:t>
      </w:r>
      <w:proofErr w:type="spellStart"/>
      <w:r w:rsidRPr="00335C0A">
        <w:rPr>
          <w:rFonts w:eastAsia="Calibri" w:cs="Arial"/>
          <w:szCs w:val="22"/>
          <w:lang w:eastAsia="de-DE"/>
        </w:rPr>
        <w:t>Watchkeeping</w:t>
      </w:r>
      <w:proofErr w:type="spellEnd"/>
      <w:r w:rsidRPr="00335C0A">
        <w:rPr>
          <w:rFonts w:eastAsia="Calibri" w:cs="Arial"/>
          <w:szCs w:val="22"/>
          <w:lang w:eastAsia="de-DE"/>
        </w:rPr>
        <w:t xml:space="preserve"> of Seafarers, 1978, as amended in 1995 (STCW Convention), the Seafarer’s Training, Certification and </w:t>
      </w:r>
      <w:proofErr w:type="spellStart"/>
      <w:r w:rsidRPr="00335C0A">
        <w:rPr>
          <w:rFonts w:eastAsia="Calibri" w:cs="Arial"/>
          <w:szCs w:val="22"/>
          <w:lang w:eastAsia="de-DE"/>
        </w:rPr>
        <w:t>Watchkeeping</w:t>
      </w:r>
      <w:proofErr w:type="spellEnd"/>
      <w:r w:rsidRPr="00335C0A">
        <w:rPr>
          <w:rFonts w:eastAsia="Calibri" w:cs="Arial"/>
          <w:szCs w:val="22"/>
          <w:lang w:eastAsia="de-DE"/>
        </w:rPr>
        <w:t xml:space="preserve"> Code (STCW Code) and STCW 95 Resolution 10, IALA Recommendation V-103 on Standards of Training and Certification of VTS personnel and the IALA model training courses.</w:t>
      </w:r>
    </w:p>
    <w:p w:rsidR="00335C0A" w:rsidRPr="00335C0A" w:rsidRDefault="00335C0A" w:rsidP="00335C0A">
      <w:pPr>
        <w:rPr>
          <w:rFonts w:eastAsia="Calibri" w:cs="Arial"/>
          <w:szCs w:val="22"/>
          <w:lang w:eastAsia="de-DE"/>
        </w:rPr>
      </w:pPr>
    </w:p>
    <w:p w:rsidR="00335C0A" w:rsidRPr="00335C0A" w:rsidDel="006D5778" w:rsidRDefault="00335C0A" w:rsidP="00335C0A">
      <w:pPr>
        <w:rPr>
          <w:del w:id="5" w:author="Dit brugernavn" w:date="2013-03-11T21:11:00Z"/>
          <w:rFonts w:eastAsia="Calibri" w:cs="Arial"/>
          <w:szCs w:val="22"/>
          <w:lang w:eastAsia="de-DE"/>
        </w:rPr>
      </w:pPr>
      <w:del w:id="6" w:author="Dit brugernavn" w:date="2013-03-11T21:11:00Z">
        <w:r w:rsidRPr="00335C0A" w:rsidDel="006D5778">
          <w:rPr>
            <w:rFonts w:eastAsia="Calibri" w:cs="Arial"/>
            <w:szCs w:val="22"/>
            <w:lang w:eastAsia="de-DE"/>
          </w:rPr>
          <w:delText>In addition, this Model Course was developed using the draft IALA Model Course V-103/5 – Revalidation and Refresher for VTS Personnel.</w:delText>
        </w:r>
      </w:del>
    </w:p>
    <w:p w:rsidR="00335C0A" w:rsidRPr="00335C0A" w:rsidRDefault="006D5778" w:rsidP="00335C0A">
      <w:pPr>
        <w:rPr>
          <w:rFonts w:eastAsia="Calibri" w:cs="Arial"/>
          <w:szCs w:val="22"/>
          <w:lang w:eastAsia="de-DE"/>
        </w:rPr>
      </w:pPr>
      <w:ins w:id="7" w:author="Dit brugernavn" w:date="2013-03-11T21:10:00Z">
        <w:r>
          <w:rPr>
            <w:rFonts w:eastAsia="Calibri" w:cs="Arial"/>
            <w:szCs w:val="22"/>
            <w:lang w:eastAsia="de-DE"/>
          </w:rPr>
          <w:t xml:space="preserve">This Model Course </w:t>
        </w:r>
      </w:ins>
      <w:del w:id="8" w:author="Dit brugernavn" w:date="2013-03-11T21:10:00Z">
        <w:r w:rsidR="00335C0A" w:rsidRPr="00335C0A" w:rsidDel="006D5778">
          <w:rPr>
            <w:rFonts w:eastAsia="Calibri" w:cs="Arial"/>
            <w:szCs w:val="22"/>
            <w:lang w:eastAsia="de-DE"/>
          </w:rPr>
          <w:delText xml:space="preserve">It </w:delText>
        </w:r>
      </w:del>
      <w:r w:rsidR="00335C0A" w:rsidRPr="00335C0A">
        <w:rPr>
          <w:rFonts w:eastAsia="Calibri" w:cs="Arial"/>
          <w:szCs w:val="22"/>
          <w:lang w:eastAsia="de-DE"/>
        </w:rPr>
        <w:t>is based on</w:t>
      </w:r>
      <w:ins w:id="9" w:author="Dit brugernavn" w:date="2013-03-11T21:11:00Z">
        <w:r>
          <w:rPr>
            <w:rFonts w:eastAsia="Calibri" w:cs="Arial"/>
            <w:szCs w:val="22"/>
            <w:lang w:eastAsia="de-DE"/>
          </w:rPr>
          <w:t xml:space="preserve"> </w:t>
        </w:r>
        <w:r w:rsidRPr="00335C0A">
          <w:rPr>
            <w:rFonts w:eastAsia="Calibri" w:cs="Arial"/>
            <w:szCs w:val="22"/>
            <w:lang w:eastAsia="de-DE"/>
          </w:rPr>
          <w:t>the draft IALA Model Course V-103/5 – Revalidation and Refresher for VTS Personnel</w:t>
        </w:r>
        <w:r>
          <w:rPr>
            <w:rFonts w:eastAsia="Calibri" w:cs="Arial"/>
            <w:szCs w:val="22"/>
            <w:lang w:eastAsia="de-DE"/>
          </w:rPr>
          <w:t xml:space="preserve"> as well as</w:t>
        </w:r>
      </w:ins>
      <w:r w:rsidR="00335C0A" w:rsidRPr="00335C0A">
        <w:rPr>
          <w:rFonts w:eastAsia="Calibri" w:cs="Arial"/>
          <w:szCs w:val="22"/>
          <w:lang w:eastAsia="de-DE"/>
        </w:rPr>
        <w:t xml:space="preserve"> input from the Australian VTS Working Group, whose work is hereby greatly appreciated.</w:t>
      </w:r>
    </w:p>
    <w:p w:rsidR="00335C0A" w:rsidRDefault="00335C0A" w:rsidP="00335C0A">
      <w:pPr>
        <w:rPr>
          <w:rFonts w:eastAsia="Calibri" w:cs="Arial"/>
          <w:szCs w:val="22"/>
          <w:lang w:eastAsia="de-DE"/>
        </w:rPr>
      </w:pPr>
    </w:p>
    <w:p w:rsidR="00335C0A" w:rsidRPr="00335C0A" w:rsidRDefault="00335C0A" w:rsidP="00335C0A">
      <w:pPr>
        <w:rPr>
          <w:rFonts w:eastAsia="Calibri" w:cs="Arial"/>
          <w:szCs w:val="22"/>
          <w:lang w:eastAsia="de-DE"/>
        </w:rPr>
      </w:pPr>
      <w:r w:rsidRPr="00335C0A">
        <w:rPr>
          <w:rFonts w:eastAsia="Calibri" w:cs="Arial"/>
          <w:szCs w:val="22"/>
          <w:lang w:eastAsia="de-DE"/>
        </w:rPr>
        <w:t>The Model Course is intended to provide Authorities charged with the provision of Vessel Traffic Services guidance on the training of VTS Operators</w:t>
      </w:r>
      <w:ins w:id="10" w:author="Priem, Stefaan" w:date="2013-03-12T11:25:00Z">
        <w:r w:rsidR="00263FD2">
          <w:rPr>
            <w:rFonts w:eastAsia="Calibri" w:cs="Arial"/>
            <w:szCs w:val="22"/>
            <w:lang w:eastAsia="de-DE"/>
          </w:rPr>
          <w:t xml:space="preserve"> </w:t>
        </w:r>
        <w:proofErr w:type="spellStart"/>
        <w:r w:rsidR="00263FD2">
          <w:rPr>
            <w:rFonts w:eastAsia="Calibri" w:cs="Arial"/>
            <w:szCs w:val="22"/>
            <w:lang w:eastAsia="de-DE"/>
          </w:rPr>
          <w:t>and</w:t>
        </w:r>
      </w:ins>
      <w:del w:id="11" w:author="Priem, Stefaan" w:date="2013-03-12T11:25:00Z">
        <w:r w:rsidRPr="00335C0A" w:rsidDel="00263FD2">
          <w:rPr>
            <w:rFonts w:eastAsia="Calibri" w:cs="Arial"/>
            <w:szCs w:val="22"/>
            <w:lang w:eastAsia="de-DE"/>
          </w:rPr>
          <w:delText xml:space="preserve">, </w:delText>
        </w:r>
      </w:del>
      <w:r w:rsidRPr="00335C0A">
        <w:rPr>
          <w:rFonts w:eastAsia="Calibri" w:cs="Arial"/>
          <w:szCs w:val="22"/>
          <w:lang w:eastAsia="de-DE"/>
        </w:rPr>
        <w:t>VTS</w:t>
      </w:r>
      <w:proofErr w:type="spellEnd"/>
      <w:r w:rsidRPr="00335C0A">
        <w:rPr>
          <w:rFonts w:eastAsia="Calibri" w:cs="Arial"/>
          <w:szCs w:val="22"/>
          <w:lang w:eastAsia="de-DE"/>
        </w:rPr>
        <w:t xml:space="preserve"> Supervisors</w:t>
      </w:r>
      <w:ins w:id="12" w:author="Priem, Stefaan" w:date="2013-03-12T11:25:00Z">
        <w:r w:rsidR="00263FD2">
          <w:rPr>
            <w:rFonts w:eastAsia="Calibri" w:cs="Arial"/>
            <w:szCs w:val="22"/>
            <w:lang w:eastAsia="de-DE"/>
          </w:rPr>
          <w:t>.</w:t>
        </w:r>
      </w:ins>
      <w:del w:id="13" w:author="Priem, Stefaan" w:date="2013-03-12T11:25:00Z">
        <w:r w:rsidRPr="00335C0A" w:rsidDel="00263FD2">
          <w:rPr>
            <w:rFonts w:eastAsia="Calibri" w:cs="Arial"/>
            <w:szCs w:val="22"/>
            <w:lang w:eastAsia="de-DE"/>
          </w:rPr>
          <w:delText xml:space="preserve"> and V</w:delText>
        </w:r>
      </w:del>
      <w:del w:id="14" w:author="Priem, Stefaan" w:date="2013-03-12T11:24:00Z">
        <w:r w:rsidRPr="00335C0A" w:rsidDel="00263FD2">
          <w:rPr>
            <w:rFonts w:eastAsia="Calibri" w:cs="Arial"/>
            <w:szCs w:val="22"/>
            <w:lang w:eastAsia="de-DE"/>
          </w:rPr>
          <w:delText>TS Instructors</w:delText>
        </w:r>
      </w:del>
      <w:r w:rsidRPr="00335C0A">
        <w:rPr>
          <w:rFonts w:eastAsia="Calibri" w:cs="Arial"/>
          <w:szCs w:val="22"/>
          <w:lang w:eastAsia="de-DE"/>
        </w:rPr>
        <w:t xml:space="preserve">. </w:t>
      </w:r>
    </w:p>
    <w:p w:rsidR="00335C0A" w:rsidRDefault="00335C0A" w:rsidP="00080131">
      <w:pPr>
        <w:tabs>
          <w:tab w:val="left" w:pos="5387"/>
        </w:tabs>
        <w:rPr>
          <w:lang w:eastAsia="de-DE"/>
        </w:rPr>
      </w:pPr>
    </w:p>
    <w:p w:rsidR="00335C0A" w:rsidRDefault="00335C0A" w:rsidP="00080131">
      <w:pPr>
        <w:tabs>
          <w:tab w:val="left" w:pos="5387"/>
        </w:tabs>
        <w:rPr>
          <w:lang w:eastAsia="de-DE"/>
        </w:rPr>
      </w:pPr>
    </w:p>
    <w:p w:rsidR="00335C0A" w:rsidRDefault="00335C0A" w:rsidP="00080131">
      <w:pPr>
        <w:tabs>
          <w:tab w:val="left" w:pos="5387"/>
        </w:tabs>
        <w:rPr>
          <w:lang w:eastAsia="de-DE"/>
        </w:rPr>
      </w:pPr>
    </w:p>
    <w:p w:rsidR="00335C0A" w:rsidRDefault="00335C0A" w:rsidP="00080131">
      <w:pPr>
        <w:tabs>
          <w:tab w:val="left" w:pos="5387"/>
        </w:tabs>
        <w:rPr>
          <w:lang w:eastAsia="de-DE"/>
        </w:rPr>
      </w:pPr>
    </w:p>
    <w:p w:rsidR="00335C0A" w:rsidRPr="00D431CE" w:rsidRDefault="00335C0A" w:rsidP="00080131">
      <w:pPr>
        <w:tabs>
          <w:tab w:val="left" w:pos="5387"/>
        </w:tabs>
        <w:rPr>
          <w:lang w:val="en-US" w:eastAsia="de-DE"/>
          <w:rPrChange w:id="15" w:author="Dit brugernavn" w:date="2013-03-12T13:12:00Z">
            <w:rPr>
              <w:lang w:val="da-DK" w:eastAsia="de-DE"/>
            </w:rPr>
          </w:rPrChange>
        </w:rPr>
      </w:pPr>
      <w:r w:rsidRPr="00D431CE">
        <w:rPr>
          <w:lang w:val="en-US" w:eastAsia="de-DE"/>
          <w:rPrChange w:id="16" w:author="Dit brugernavn" w:date="2013-03-12T13:12:00Z">
            <w:rPr>
              <w:lang w:val="da-DK" w:eastAsia="de-DE"/>
            </w:rPr>
          </w:rPrChange>
        </w:rPr>
        <w:t>The Secretary General,</w:t>
      </w:r>
    </w:p>
    <w:p w:rsidR="00394A72" w:rsidRPr="00933831" w:rsidRDefault="00335C0A" w:rsidP="00080131">
      <w:pPr>
        <w:tabs>
          <w:tab w:val="left" w:pos="5387"/>
        </w:tabs>
        <w:rPr>
          <w:lang w:eastAsia="de-DE"/>
        </w:rPr>
      </w:pPr>
      <w:r w:rsidRPr="00D431CE">
        <w:rPr>
          <w:lang w:val="en-US" w:eastAsia="de-DE"/>
          <w:rPrChange w:id="17" w:author="Dit brugernavn" w:date="2013-03-12T13:12:00Z">
            <w:rPr>
              <w:lang w:val="da-DK" w:eastAsia="de-DE"/>
            </w:rPr>
          </w:rPrChange>
        </w:rPr>
        <w:t>IALA</w:t>
      </w:r>
      <w:r w:rsidR="00394A72" w:rsidRPr="00933831">
        <w:rPr>
          <w:lang w:eastAsia="de-DE"/>
        </w:rPr>
        <w:tab/>
        <w:t>Tel:</w:t>
      </w:r>
      <w:r w:rsidR="00394A72" w:rsidRPr="00933831">
        <w:rPr>
          <w:lang w:eastAsia="de-DE"/>
        </w:rPr>
        <w:tab/>
      </w:r>
      <w:r w:rsidR="00FB6FB8">
        <w:rPr>
          <w:lang w:eastAsia="de-DE"/>
        </w:rPr>
        <w:tab/>
      </w:r>
      <w:r w:rsidR="00394A72" w:rsidRPr="00933831">
        <w:rPr>
          <w:lang w:eastAsia="de-DE"/>
        </w:rPr>
        <w:t>(+) 33 1</w:t>
      </w:r>
      <w:r w:rsidR="00FB6FB8">
        <w:rPr>
          <w:lang w:eastAsia="de-DE"/>
        </w:rPr>
        <w:t xml:space="preserve"> </w:t>
      </w:r>
      <w:r w:rsidR="00394A72" w:rsidRPr="00933831">
        <w:rPr>
          <w:lang w:eastAsia="de-DE"/>
        </w:rPr>
        <w:t>34 51 70 01</w:t>
      </w:r>
    </w:p>
    <w:p w:rsidR="00394A72" w:rsidRPr="00933831" w:rsidRDefault="00394A72" w:rsidP="00080131">
      <w:pPr>
        <w:tabs>
          <w:tab w:val="left" w:pos="5387"/>
        </w:tabs>
        <w:rPr>
          <w:lang w:val="fr-FR" w:eastAsia="de-DE"/>
        </w:rPr>
      </w:pPr>
      <w:r w:rsidRPr="00933831">
        <w:rPr>
          <w:lang w:val="fr-FR" w:eastAsia="de-DE"/>
        </w:rPr>
        <w:t>10 rue des Gaudines, 78100</w:t>
      </w:r>
      <w:r w:rsidRPr="00933831">
        <w:rPr>
          <w:lang w:val="fr-FR" w:eastAsia="de-DE"/>
        </w:rPr>
        <w:tab/>
        <w:t>Fax:</w:t>
      </w:r>
      <w:r w:rsidRPr="00933831">
        <w:rPr>
          <w:lang w:val="fr-FR" w:eastAsia="de-DE"/>
        </w:rPr>
        <w:tab/>
        <w:t>(+) 33 1</w:t>
      </w:r>
      <w:r w:rsidR="00FB6FB8">
        <w:rPr>
          <w:lang w:val="fr-FR" w:eastAsia="de-DE"/>
        </w:rPr>
        <w:t xml:space="preserve"> </w:t>
      </w:r>
      <w:r w:rsidRPr="00933831">
        <w:rPr>
          <w:lang w:val="fr-FR" w:eastAsia="de-DE"/>
        </w:rPr>
        <w:t>34 51 82 05</w:t>
      </w:r>
    </w:p>
    <w:p w:rsidR="00394A72" w:rsidRPr="00933831" w:rsidRDefault="00394A72" w:rsidP="00080131">
      <w:pPr>
        <w:tabs>
          <w:tab w:val="left" w:pos="5387"/>
        </w:tabs>
      </w:pPr>
      <w:r w:rsidRPr="00933831">
        <w:rPr>
          <w:lang w:val="fr-FR" w:eastAsia="de-DE"/>
        </w:rPr>
        <w:t>Saint Germain-en-Laye</w:t>
      </w:r>
      <w:r w:rsidRPr="00933831">
        <w:rPr>
          <w:lang w:val="fr-FR" w:eastAsia="de-DE"/>
        </w:rPr>
        <w:tab/>
        <w:t>e-mail:</w:t>
      </w:r>
      <w:r>
        <w:rPr>
          <w:lang w:val="fr-FR" w:eastAsia="de-DE"/>
        </w:rPr>
        <w:tab/>
      </w:r>
      <w:hyperlink r:id="rId11" w:history="1">
        <w:r w:rsidRPr="00933831">
          <w:rPr>
            <w:rStyle w:val="Hyperlink"/>
            <w:rFonts w:cs="Arial"/>
            <w:lang w:val="fr-FR" w:eastAsia="de-DE"/>
          </w:rPr>
          <w:t>contact@iala-aism.org</w:t>
        </w:r>
      </w:hyperlink>
    </w:p>
    <w:p w:rsidR="00394A72" w:rsidRPr="00933831" w:rsidRDefault="00394A72" w:rsidP="00080131">
      <w:pPr>
        <w:tabs>
          <w:tab w:val="left" w:pos="5387"/>
        </w:tabs>
      </w:pPr>
      <w:r w:rsidRPr="00933831">
        <w:rPr>
          <w:lang w:val="fr-FR" w:eastAsia="de-DE"/>
        </w:rPr>
        <w:t>France</w:t>
      </w:r>
      <w:r w:rsidRPr="00933831">
        <w:rPr>
          <w:lang w:val="fr-FR" w:eastAsia="de-DE"/>
        </w:rPr>
        <w:tab/>
      </w:r>
      <w:r>
        <w:rPr>
          <w:lang w:val="fr-FR" w:eastAsia="de-DE"/>
        </w:rPr>
        <w:t>I</w:t>
      </w:r>
      <w:r w:rsidRPr="00933831">
        <w:rPr>
          <w:lang w:val="fr-FR" w:eastAsia="de-DE"/>
        </w:rPr>
        <w:t>nternet:</w:t>
      </w:r>
      <w:r>
        <w:rPr>
          <w:lang w:val="fr-FR" w:eastAsia="de-DE"/>
        </w:rPr>
        <w:tab/>
      </w:r>
      <w:hyperlink r:id="rId12" w:history="1">
        <w:r w:rsidRPr="00933831">
          <w:rPr>
            <w:rStyle w:val="Hyperlink"/>
            <w:rFonts w:cs="Arial"/>
            <w:lang w:val="fr-FR" w:eastAsia="de-DE"/>
          </w:rPr>
          <w:t>www.iala-aism.org</w:t>
        </w:r>
      </w:hyperlink>
    </w:p>
    <w:p w:rsidR="00394A72" w:rsidRDefault="00394A72">
      <w:pPr>
        <w:rPr>
          <w:rFonts w:eastAsia="MS ????"/>
          <w:b/>
          <w:bCs/>
          <w:color w:val="000000"/>
          <w:sz w:val="32"/>
          <w:szCs w:val="32"/>
          <w:u w:val="single"/>
        </w:rPr>
      </w:pPr>
      <w:r>
        <w:rPr>
          <w:color w:val="000000"/>
          <w:szCs w:val="32"/>
          <w:u w:val="single"/>
        </w:rPr>
        <w:br w:type="page"/>
      </w:r>
    </w:p>
    <w:p w:rsidR="00394A72" w:rsidRPr="00FB3D29" w:rsidRDefault="00394A72" w:rsidP="00441E83">
      <w:pPr>
        <w:pStyle w:val="Titel"/>
      </w:pPr>
      <w:bookmarkStart w:id="18" w:name="_Toc328650173"/>
      <w:r>
        <w:lastRenderedPageBreak/>
        <w:t>TABLE OF CONT</w:t>
      </w:r>
      <w:commentRangeStart w:id="19"/>
      <w:r>
        <w:t>ENTS</w:t>
      </w:r>
      <w:bookmarkEnd w:id="18"/>
    </w:p>
    <w:p w:rsidR="005409B2" w:rsidRDefault="006D5E20">
      <w:pPr>
        <w:pStyle w:val="Inhopg1"/>
        <w:rPr>
          <w:rFonts w:asciiTheme="minorHAnsi" w:eastAsiaTheme="minorEastAsia" w:hAnsiTheme="minorHAnsi" w:cstheme="minorBidi"/>
          <w:b w:val="0"/>
          <w:bCs w:val="0"/>
          <w:caps w:val="0"/>
          <w:noProof/>
          <w:szCs w:val="22"/>
          <w:lang w:eastAsia="en-GB"/>
        </w:rPr>
      </w:pPr>
      <w:r>
        <w:fldChar w:fldCharType="begin"/>
      </w:r>
      <w:r w:rsidR="00394A72">
        <w:instrText xml:space="preserve"> TOC \o "2-2" \t "Heading 1,1,Title,1,Annex,4" </w:instrText>
      </w:r>
      <w:r>
        <w:fldChar w:fldCharType="separate"/>
      </w:r>
      <w:r w:rsidR="005409B2">
        <w:rPr>
          <w:noProof/>
        </w:rPr>
        <w:t>DOCUMENT REVISIONS</w:t>
      </w:r>
      <w:r w:rsidR="005409B2">
        <w:rPr>
          <w:noProof/>
        </w:rPr>
        <w:tab/>
      </w:r>
      <w:r>
        <w:rPr>
          <w:noProof/>
        </w:rPr>
        <w:fldChar w:fldCharType="begin"/>
      </w:r>
      <w:r w:rsidR="005409B2">
        <w:rPr>
          <w:noProof/>
        </w:rPr>
        <w:instrText xml:space="preserve"> PAGEREF _Toc328650171 \h </w:instrText>
      </w:r>
      <w:r>
        <w:rPr>
          <w:noProof/>
        </w:rPr>
      </w:r>
      <w:r>
        <w:rPr>
          <w:noProof/>
        </w:rPr>
        <w:fldChar w:fldCharType="separate"/>
      </w:r>
      <w:r w:rsidR="00D925D8">
        <w:rPr>
          <w:noProof/>
        </w:rPr>
        <w:t>2</w:t>
      </w:r>
      <w:r>
        <w:rPr>
          <w:noProof/>
        </w:rPr>
        <w:fldChar w:fldCharType="end"/>
      </w:r>
    </w:p>
    <w:p w:rsidR="005409B2" w:rsidRDefault="005409B2">
      <w:pPr>
        <w:pStyle w:val="Inhopg1"/>
        <w:rPr>
          <w:rFonts w:asciiTheme="minorHAnsi" w:eastAsiaTheme="minorEastAsia" w:hAnsiTheme="minorHAnsi" w:cstheme="minorBidi"/>
          <w:b w:val="0"/>
          <w:bCs w:val="0"/>
          <w:caps w:val="0"/>
          <w:noProof/>
          <w:szCs w:val="22"/>
          <w:lang w:eastAsia="en-GB"/>
        </w:rPr>
      </w:pPr>
      <w:r>
        <w:rPr>
          <w:noProof/>
        </w:rPr>
        <w:t>FOREWORD</w:t>
      </w:r>
      <w:r>
        <w:rPr>
          <w:noProof/>
        </w:rPr>
        <w:tab/>
      </w:r>
      <w:r w:rsidR="006D5E20">
        <w:rPr>
          <w:noProof/>
        </w:rPr>
        <w:fldChar w:fldCharType="begin"/>
      </w:r>
      <w:r>
        <w:rPr>
          <w:noProof/>
        </w:rPr>
        <w:instrText xml:space="preserve"> PAGEREF _Toc328650172 \h </w:instrText>
      </w:r>
      <w:r w:rsidR="006D5E20">
        <w:rPr>
          <w:noProof/>
        </w:rPr>
      </w:r>
      <w:r w:rsidR="006D5E20">
        <w:rPr>
          <w:noProof/>
        </w:rPr>
        <w:fldChar w:fldCharType="separate"/>
      </w:r>
      <w:r w:rsidR="00D925D8">
        <w:rPr>
          <w:noProof/>
        </w:rPr>
        <w:t>3</w:t>
      </w:r>
      <w:r w:rsidR="006D5E20">
        <w:rPr>
          <w:noProof/>
        </w:rPr>
        <w:fldChar w:fldCharType="end"/>
      </w:r>
    </w:p>
    <w:p w:rsidR="005409B2" w:rsidRDefault="005409B2">
      <w:pPr>
        <w:pStyle w:val="Inhopg1"/>
        <w:rPr>
          <w:rFonts w:asciiTheme="minorHAnsi" w:eastAsiaTheme="minorEastAsia" w:hAnsiTheme="minorHAnsi" w:cstheme="minorBidi"/>
          <w:b w:val="0"/>
          <w:bCs w:val="0"/>
          <w:caps w:val="0"/>
          <w:noProof/>
          <w:szCs w:val="22"/>
          <w:lang w:eastAsia="en-GB"/>
        </w:rPr>
      </w:pPr>
      <w:r>
        <w:rPr>
          <w:noProof/>
        </w:rPr>
        <w:t>TABLE OF CONTENTS</w:t>
      </w:r>
      <w:r>
        <w:rPr>
          <w:noProof/>
        </w:rPr>
        <w:tab/>
      </w:r>
      <w:r w:rsidR="006D5E20">
        <w:rPr>
          <w:noProof/>
        </w:rPr>
        <w:fldChar w:fldCharType="begin"/>
      </w:r>
      <w:r>
        <w:rPr>
          <w:noProof/>
        </w:rPr>
        <w:instrText xml:space="preserve"> PAGEREF _Toc328650173 \h </w:instrText>
      </w:r>
      <w:r w:rsidR="006D5E20">
        <w:rPr>
          <w:noProof/>
        </w:rPr>
      </w:r>
      <w:r w:rsidR="006D5E20">
        <w:rPr>
          <w:noProof/>
        </w:rPr>
        <w:fldChar w:fldCharType="separate"/>
      </w:r>
      <w:r w:rsidR="00D925D8">
        <w:rPr>
          <w:noProof/>
        </w:rPr>
        <w:t>4</w:t>
      </w:r>
      <w:r w:rsidR="006D5E20">
        <w:rPr>
          <w:noProof/>
        </w:rPr>
        <w:fldChar w:fldCharType="end"/>
      </w:r>
    </w:p>
    <w:p w:rsidR="005409B2" w:rsidRDefault="005409B2">
      <w:pPr>
        <w:pStyle w:val="Inhopg1"/>
        <w:rPr>
          <w:rFonts w:asciiTheme="minorHAnsi" w:eastAsiaTheme="minorEastAsia" w:hAnsiTheme="minorHAnsi" w:cstheme="minorBidi"/>
          <w:b w:val="0"/>
          <w:bCs w:val="0"/>
          <w:caps w:val="0"/>
          <w:noProof/>
          <w:szCs w:val="22"/>
          <w:lang w:eastAsia="en-GB"/>
        </w:rPr>
      </w:pPr>
      <w:r w:rsidRPr="00AE10CB">
        <w:rPr>
          <w:rFonts w:ascii="Arial Bold" w:hAnsi="Arial Bold"/>
          <w:noProof/>
        </w:rPr>
        <w:t>1</w:t>
      </w:r>
      <w:r>
        <w:rPr>
          <w:rFonts w:asciiTheme="minorHAnsi" w:eastAsiaTheme="minorEastAsia" w:hAnsiTheme="minorHAnsi" w:cstheme="minorBidi"/>
          <w:b w:val="0"/>
          <w:bCs w:val="0"/>
          <w:caps w:val="0"/>
          <w:noProof/>
          <w:szCs w:val="22"/>
          <w:lang w:eastAsia="en-GB"/>
        </w:rPr>
        <w:tab/>
      </w:r>
      <w:r>
        <w:rPr>
          <w:noProof/>
        </w:rPr>
        <w:t>PART A - COURSE OVERVIEW</w:t>
      </w:r>
      <w:r>
        <w:rPr>
          <w:noProof/>
        </w:rPr>
        <w:tab/>
      </w:r>
      <w:r w:rsidR="006D5E20">
        <w:rPr>
          <w:noProof/>
        </w:rPr>
        <w:fldChar w:fldCharType="begin"/>
      </w:r>
      <w:r>
        <w:rPr>
          <w:noProof/>
        </w:rPr>
        <w:instrText xml:space="preserve"> PAGEREF _Toc328650174 \h </w:instrText>
      </w:r>
      <w:r w:rsidR="006D5E20">
        <w:rPr>
          <w:noProof/>
        </w:rPr>
      </w:r>
      <w:r w:rsidR="006D5E20">
        <w:rPr>
          <w:noProof/>
        </w:rPr>
        <w:fldChar w:fldCharType="separate"/>
      </w:r>
      <w:r w:rsidR="00D925D8">
        <w:rPr>
          <w:noProof/>
        </w:rPr>
        <w:t>5</w:t>
      </w:r>
      <w:r w:rsidR="006D5E20">
        <w:rPr>
          <w:noProof/>
        </w:rPr>
        <w:fldChar w:fldCharType="end"/>
      </w:r>
    </w:p>
    <w:p w:rsidR="005409B2" w:rsidRDefault="005409B2">
      <w:pPr>
        <w:pStyle w:val="Inhopg2"/>
        <w:rPr>
          <w:rFonts w:asciiTheme="minorHAnsi" w:eastAsiaTheme="minorEastAsia" w:hAnsiTheme="minorHAnsi" w:cstheme="minorBidi"/>
          <w:bCs w:val="0"/>
          <w:noProof/>
          <w:szCs w:val="22"/>
          <w:lang w:eastAsia="en-GB"/>
        </w:rPr>
      </w:pPr>
      <w:r w:rsidRPr="00AE10CB">
        <w:rPr>
          <w:rFonts w:ascii="Arial Bold" w:hAnsi="Arial Bold"/>
          <w:noProof/>
        </w:rPr>
        <w:t>1.1</w:t>
      </w:r>
      <w:r>
        <w:rPr>
          <w:rFonts w:asciiTheme="minorHAnsi" w:eastAsiaTheme="minorEastAsia" w:hAnsiTheme="minorHAnsi" w:cstheme="minorBidi"/>
          <w:bCs w:val="0"/>
          <w:noProof/>
          <w:szCs w:val="22"/>
          <w:lang w:eastAsia="en-GB"/>
        </w:rPr>
        <w:tab/>
      </w:r>
      <w:r>
        <w:rPr>
          <w:noProof/>
        </w:rPr>
        <w:t>Scope</w:t>
      </w:r>
      <w:r>
        <w:rPr>
          <w:noProof/>
        </w:rPr>
        <w:tab/>
      </w:r>
      <w:r w:rsidR="006D5E20">
        <w:rPr>
          <w:noProof/>
        </w:rPr>
        <w:fldChar w:fldCharType="begin"/>
      </w:r>
      <w:r>
        <w:rPr>
          <w:noProof/>
        </w:rPr>
        <w:instrText xml:space="preserve"> PAGEREF _Toc328650175 \h </w:instrText>
      </w:r>
      <w:r w:rsidR="006D5E20">
        <w:rPr>
          <w:noProof/>
        </w:rPr>
      </w:r>
      <w:r w:rsidR="006D5E20">
        <w:rPr>
          <w:noProof/>
        </w:rPr>
        <w:fldChar w:fldCharType="separate"/>
      </w:r>
      <w:r w:rsidR="00D925D8">
        <w:rPr>
          <w:noProof/>
        </w:rPr>
        <w:t>5</w:t>
      </w:r>
      <w:r w:rsidR="006D5E20">
        <w:rPr>
          <w:noProof/>
        </w:rPr>
        <w:fldChar w:fldCharType="end"/>
      </w:r>
    </w:p>
    <w:p w:rsidR="005409B2" w:rsidRDefault="005409B2">
      <w:pPr>
        <w:pStyle w:val="Inhopg2"/>
        <w:rPr>
          <w:rFonts w:asciiTheme="minorHAnsi" w:eastAsiaTheme="minorEastAsia" w:hAnsiTheme="minorHAnsi" w:cstheme="minorBidi"/>
          <w:bCs w:val="0"/>
          <w:noProof/>
          <w:szCs w:val="22"/>
          <w:lang w:eastAsia="en-GB"/>
        </w:rPr>
      </w:pPr>
      <w:r w:rsidRPr="00AE10CB">
        <w:rPr>
          <w:rFonts w:ascii="Arial Bold" w:hAnsi="Arial Bold"/>
          <w:noProof/>
        </w:rPr>
        <w:t>1.2</w:t>
      </w:r>
      <w:r>
        <w:rPr>
          <w:rFonts w:asciiTheme="minorHAnsi" w:eastAsiaTheme="minorEastAsia" w:hAnsiTheme="minorHAnsi" w:cstheme="minorBidi"/>
          <w:bCs w:val="0"/>
          <w:noProof/>
          <w:szCs w:val="22"/>
          <w:lang w:eastAsia="en-GB"/>
        </w:rPr>
        <w:tab/>
      </w:r>
      <w:r>
        <w:rPr>
          <w:noProof/>
        </w:rPr>
        <w:t>Objective</w:t>
      </w:r>
      <w:r>
        <w:rPr>
          <w:noProof/>
        </w:rPr>
        <w:tab/>
      </w:r>
      <w:r w:rsidR="006D5E20">
        <w:rPr>
          <w:noProof/>
        </w:rPr>
        <w:fldChar w:fldCharType="begin"/>
      </w:r>
      <w:r>
        <w:rPr>
          <w:noProof/>
        </w:rPr>
        <w:instrText xml:space="preserve"> PAGEREF _Toc328650176 \h </w:instrText>
      </w:r>
      <w:r w:rsidR="006D5E20">
        <w:rPr>
          <w:noProof/>
        </w:rPr>
      </w:r>
      <w:r w:rsidR="006D5E20">
        <w:rPr>
          <w:noProof/>
        </w:rPr>
        <w:fldChar w:fldCharType="separate"/>
      </w:r>
      <w:r w:rsidR="00D925D8">
        <w:rPr>
          <w:noProof/>
        </w:rPr>
        <w:t>5</w:t>
      </w:r>
      <w:r w:rsidR="006D5E20">
        <w:rPr>
          <w:noProof/>
        </w:rPr>
        <w:fldChar w:fldCharType="end"/>
      </w:r>
    </w:p>
    <w:p w:rsidR="005409B2" w:rsidRDefault="005409B2">
      <w:pPr>
        <w:pStyle w:val="Inhopg2"/>
        <w:rPr>
          <w:rFonts w:asciiTheme="minorHAnsi" w:eastAsiaTheme="minorEastAsia" w:hAnsiTheme="minorHAnsi" w:cstheme="minorBidi"/>
          <w:bCs w:val="0"/>
          <w:noProof/>
          <w:szCs w:val="22"/>
          <w:lang w:eastAsia="en-GB"/>
        </w:rPr>
      </w:pPr>
      <w:r w:rsidRPr="00AE10CB">
        <w:rPr>
          <w:rFonts w:ascii="Arial Bold" w:hAnsi="Arial Bold"/>
          <w:noProof/>
        </w:rPr>
        <w:t>1.3</w:t>
      </w:r>
      <w:r>
        <w:rPr>
          <w:rFonts w:asciiTheme="minorHAnsi" w:eastAsiaTheme="minorEastAsia" w:hAnsiTheme="minorHAnsi" w:cstheme="minorBidi"/>
          <w:bCs w:val="0"/>
          <w:noProof/>
          <w:szCs w:val="22"/>
          <w:lang w:eastAsia="en-GB"/>
        </w:rPr>
        <w:tab/>
      </w:r>
      <w:r>
        <w:rPr>
          <w:noProof/>
        </w:rPr>
        <w:t>Course Outline</w:t>
      </w:r>
      <w:r>
        <w:rPr>
          <w:noProof/>
        </w:rPr>
        <w:tab/>
      </w:r>
      <w:r w:rsidR="006D5E20">
        <w:rPr>
          <w:noProof/>
        </w:rPr>
        <w:fldChar w:fldCharType="begin"/>
      </w:r>
      <w:r>
        <w:rPr>
          <w:noProof/>
        </w:rPr>
        <w:instrText xml:space="preserve"> PAGEREF _Toc328650177 \h </w:instrText>
      </w:r>
      <w:r w:rsidR="006D5E20">
        <w:rPr>
          <w:noProof/>
        </w:rPr>
      </w:r>
      <w:r w:rsidR="006D5E20">
        <w:rPr>
          <w:noProof/>
        </w:rPr>
        <w:fldChar w:fldCharType="separate"/>
      </w:r>
      <w:r w:rsidR="00D925D8">
        <w:rPr>
          <w:noProof/>
        </w:rPr>
        <w:t>5</w:t>
      </w:r>
      <w:r w:rsidR="006D5E20">
        <w:rPr>
          <w:noProof/>
        </w:rPr>
        <w:fldChar w:fldCharType="end"/>
      </w:r>
    </w:p>
    <w:p w:rsidR="005409B2" w:rsidRDefault="005409B2">
      <w:pPr>
        <w:pStyle w:val="Inhopg2"/>
        <w:rPr>
          <w:rFonts w:asciiTheme="minorHAnsi" w:eastAsiaTheme="minorEastAsia" w:hAnsiTheme="minorHAnsi" w:cstheme="minorBidi"/>
          <w:bCs w:val="0"/>
          <w:noProof/>
          <w:szCs w:val="22"/>
          <w:lang w:eastAsia="en-GB"/>
        </w:rPr>
      </w:pPr>
      <w:r w:rsidRPr="00AE10CB">
        <w:rPr>
          <w:rFonts w:ascii="Arial Bold" w:hAnsi="Arial Bold"/>
          <w:noProof/>
        </w:rPr>
        <w:t>1.4</w:t>
      </w:r>
      <w:r>
        <w:rPr>
          <w:rFonts w:asciiTheme="minorHAnsi" w:eastAsiaTheme="minorEastAsia" w:hAnsiTheme="minorHAnsi" w:cstheme="minorBidi"/>
          <w:bCs w:val="0"/>
          <w:noProof/>
          <w:szCs w:val="22"/>
          <w:lang w:eastAsia="en-GB"/>
        </w:rPr>
        <w:tab/>
      </w:r>
      <w:r>
        <w:rPr>
          <w:noProof/>
        </w:rPr>
        <w:t>Table of Teaching Modules</w:t>
      </w:r>
      <w:r>
        <w:rPr>
          <w:noProof/>
        </w:rPr>
        <w:tab/>
      </w:r>
      <w:r w:rsidR="006D5E20">
        <w:rPr>
          <w:noProof/>
        </w:rPr>
        <w:fldChar w:fldCharType="begin"/>
      </w:r>
      <w:r>
        <w:rPr>
          <w:noProof/>
        </w:rPr>
        <w:instrText xml:space="preserve"> PAGEREF _Toc328650178 \h </w:instrText>
      </w:r>
      <w:r w:rsidR="006D5E20">
        <w:rPr>
          <w:noProof/>
        </w:rPr>
      </w:r>
      <w:r w:rsidR="006D5E20">
        <w:rPr>
          <w:noProof/>
        </w:rPr>
        <w:fldChar w:fldCharType="separate"/>
      </w:r>
      <w:r w:rsidR="00D925D8">
        <w:rPr>
          <w:noProof/>
        </w:rPr>
        <w:t>6</w:t>
      </w:r>
      <w:r w:rsidR="006D5E20">
        <w:rPr>
          <w:noProof/>
        </w:rPr>
        <w:fldChar w:fldCharType="end"/>
      </w:r>
    </w:p>
    <w:p w:rsidR="005409B2" w:rsidRDefault="005409B2">
      <w:pPr>
        <w:pStyle w:val="Inhopg2"/>
        <w:rPr>
          <w:rFonts w:asciiTheme="minorHAnsi" w:eastAsiaTheme="minorEastAsia" w:hAnsiTheme="minorHAnsi" w:cstheme="minorBidi"/>
          <w:bCs w:val="0"/>
          <w:noProof/>
          <w:szCs w:val="22"/>
          <w:lang w:eastAsia="en-GB"/>
        </w:rPr>
      </w:pPr>
      <w:r w:rsidRPr="00AE10CB">
        <w:rPr>
          <w:rFonts w:ascii="Arial Bold" w:hAnsi="Arial Bold"/>
          <w:noProof/>
        </w:rPr>
        <w:t>1.5</w:t>
      </w:r>
      <w:r>
        <w:rPr>
          <w:rFonts w:asciiTheme="minorHAnsi" w:eastAsiaTheme="minorEastAsia" w:hAnsiTheme="minorHAnsi" w:cstheme="minorBidi"/>
          <w:bCs w:val="0"/>
          <w:noProof/>
          <w:szCs w:val="22"/>
          <w:lang w:eastAsia="en-GB"/>
        </w:rPr>
        <w:tab/>
      </w:r>
      <w:r>
        <w:rPr>
          <w:noProof/>
        </w:rPr>
        <w:t>Specific Course Related Teaching Aids</w:t>
      </w:r>
      <w:r>
        <w:rPr>
          <w:noProof/>
        </w:rPr>
        <w:tab/>
      </w:r>
      <w:r w:rsidR="006D5E20">
        <w:rPr>
          <w:noProof/>
        </w:rPr>
        <w:fldChar w:fldCharType="begin"/>
      </w:r>
      <w:r>
        <w:rPr>
          <w:noProof/>
        </w:rPr>
        <w:instrText xml:space="preserve"> PAGEREF _Toc328650179 \h </w:instrText>
      </w:r>
      <w:r w:rsidR="006D5E20">
        <w:rPr>
          <w:noProof/>
        </w:rPr>
      </w:r>
      <w:r w:rsidR="006D5E20">
        <w:rPr>
          <w:noProof/>
        </w:rPr>
        <w:fldChar w:fldCharType="separate"/>
      </w:r>
      <w:r w:rsidR="00D925D8">
        <w:rPr>
          <w:noProof/>
        </w:rPr>
        <w:t>6</w:t>
      </w:r>
      <w:r w:rsidR="006D5E20">
        <w:rPr>
          <w:noProof/>
        </w:rPr>
        <w:fldChar w:fldCharType="end"/>
      </w:r>
    </w:p>
    <w:p w:rsidR="005409B2" w:rsidRDefault="005409B2">
      <w:pPr>
        <w:pStyle w:val="Inhopg2"/>
        <w:rPr>
          <w:rFonts w:asciiTheme="minorHAnsi" w:eastAsiaTheme="minorEastAsia" w:hAnsiTheme="minorHAnsi" w:cstheme="minorBidi"/>
          <w:bCs w:val="0"/>
          <w:noProof/>
          <w:szCs w:val="22"/>
          <w:lang w:eastAsia="en-GB"/>
        </w:rPr>
      </w:pPr>
      <w:r w:rsidRPr="00AE10CB">
        <w:rPr>
          <w:rFonts w:ascii="Arial Bold" w:hAnsi="Arial Bold"/>
          <w:noProof/>
        </w:rPr>
        <w:t>1.6</w:t>
      </w:r>
      <w:r>
        <w:rPr>
          <w:rFonts w:asciiTheme="minorHAnsi" w:eastAsiaTheme="minorEastAsia" w:hAnsiTheme="minorHAnsi" w:cstheme="minorBidi"/>
          <w:bCs w:val="0"/>
          <w:noProof/>
          <w:szCs w:val="22"/>
          <w:lang w:eastAsia="en-GB"/>
        </w:rPr>
        <w:tab/>
      </w:r>
      <w:r>
        <w:rPr>
          <w:noProof/>
        </w:rPr>
        <w:t>References</w:t>
      </w:r>
      <w:r>
        <w:rPr>
          <w:noProof/>
        </w:rPr>
        <w:tab/>
      </w:r>
      <w:r w:rsidR="006D5E20">
        <w:rPr>
          <w:noProof/>
        </w:rPr>
        <w:fldChar w:fldCharType="begin"/>
      </w:r>
      <w:r>
        <w:rPr>
          <w:noProof/>
        </w:rPr>
        <w:instrText xml:space="preserve"> PAGEREF _Toc328650180 \h </w:instrText>
      </w:r>
      <w:r w:rsidR="006D5E20">
        <w:rPr>
          <w:noProof/>
        </w:rPr>
      </w:r>
      <w:r w:rsidR="006D5E20">
        <w:rPr>
          <w:noProof/>
        </w:rPr>
        <w:fldChar w:fldCharType="separate"/>
      </w:r>
      <w:r w:rsidR="00D925D8">
        <w:rPr>
          <w:noProof/>
        </w:rPr>
        <w:t>6</w:t>
      </w:r>
      <w:r w:rsidR="006D5E20">
        <w:rPr>
          <w:noProof/>
        </w:rPr>
        <w:fldChar w:fldCharType="end"/>
      </w:r>
    </w:p>
    <w:p w:rsidR="005409B2" w:rsidRDefault="005409B2">
      <w:pPr>
        <w:pStyle w:val="Inhopg1"/>
        <w:rPr>
          <w:rFonts w:asciiTheme="minorHAnsi" w:eastAsiaTheme="minorEastAsia" w:hAnsiTheme="minorHAnsi" w:cstheme="minorBidi"/>
          <w:b w:val="0"/>
          <w:bCs w:val="0"/>
          <w:caps w:val="0"/>
          <w:noProof/>
          <w:szCs w:val="22"/>
          <w:lang w:eastAsia="en-GB"/>
        </w:rPr>
      </w:pPr>
      <w:r w:rsidRPr="00AE10CB">
        <w:rPr>
          <w:rFonts w:ascii="Arial Bold" w:hAnsi="Arial Bold"/>
          <w:noProof/>
        </w:rPr>
        <w:t>2</w:t>
      </w:r>
      <w:r>
        <w:rPr>
          <w:rFonts w:asciiTheme="minorHAnsi" w:eastAsiaTheme="minorEastAsia" w:hAnsiTheme="minorHAnsi" w:cstheme="minorBidi"/>
          <w:b w:val="0"/>
          <w:bCs w:val="0"/>
          <w:caps w:val="0"/>
          <w:noProof/>
          <w:szCs w:val="22"/>
          <w:lang w:eastAsia="en-GB"/>
        </w:rPr>
        <w:tab/>
      </w:r>
      <w:r>
        <w:rPr>
          <w:noProof/>
        </w:rPr>
        <w:t>PART B - TEACHING MODULES</w:t>
      </w:r>
      <w:r>
        <w:rPr>
          <w:noProof/>
        </w:rPr>
        <w:tab/>
      </w:r>
      <w:r w:rsidR="006D5E20">
        <w:rPr>
          <w:noProof/>
        </w:rPr>
        <w:fldChar w:fldCharType="begin"/>
      </w:r>
      <w:r>
        <w:rPr>
          <w:noProof/>
        </w:rPr>
        <w:instrText xml:space="preserve"> PAGEREF _Toc328650181 \h </w:instrText>
      </w:r>
      <w:r w:rsidR="006D5E20">
        <w:rPr>
          <w:noProof/>
        </w:rPr>
      </w:r>
      <w:r w:rsidR="006D5E20">
        <w:rPr>
          <w:noProof/>
        </w:rPr>
        <w:fldChar w:fldCharType="separate"/>
      </w:r>
      <w:r w:rsidR="00D925D8">
        <w:rPr>
          <w:noProof/>
        </w:rPr>
        <w:t>7</w:t>
      </w:r>
      <w:r w:rsidR="006D5E20">
        <w:rPr>
          <w:noProof/>
        </w:rPr>
        <w:fldChar w:fldCharType="end"/>
      </w:r>
    </w:p>
    <w:p w:rsidR="005409B2" w:rsidRDefault="005409B2">
      <w:pPr>
        <w:pStyle w:val="Inhopg2"/>
        <w:rPr>
          <w:rFonts w:asciiTheme="minorHAnsi" w:eastAsiaTheme="minorEastAsia" w:hAnsiTheme="minorHAnsi" w:cstheme="minorBidi"/>
          <w:bCs w:val="0"/>
          <w:noProof/>
          <w:szCs w:val="22"/>
          <w:lang w:eastAsia="en-GB"/>
        </w:rPr>
      </w:pPr>
      <w:r w:rsidRPr="00AE10CB">
        <w:rPr>
          <w:rFonts w:ascii="Arial Bold" w:hAnsi="Arial Bold"/>
          <w:noProof/>
        </w:rPr>
        <w:t>2.1</w:t>
      </w:r>
      <w:r>
        <w:rPr>
          <w:rFonts w:asciiTheme="minorHAnsi" w:eastAsiaTheme="minorEastAsia" w:hAnsiTheme="minorHAnsi" w:cstheme="minorBidi"/>
          <w:bCs w:val="0"/>
          <w:noProof/>
          <w:szCs w:val="22"/>
          <w:lang w:eastAsia="en-GB"/>
        </w:rPr>
        <w:tab/>
      </w:r>
      <w:r>
        <w:rPr>
          <w:noProof/>
        </w:rPr>
        <w:t xml:space="preserve">Module 1 – </w:t>
      </w:r>
      <w:r w:rsidR="00A33D49">
        <w:rPr>
          <w:noProof/>
        </w:rPr>
        <w:t>[insert heading]</w:t>
      </w:r>
      <w:r>
        <w:rPr>
          <w:noProof/>
        </w:rPr>
        <w:tab/>
      </w:r>
      <w:r w:rsidR="006D5E20">
        <w:rPr>
          <w:noProof/>
        </w:rPr>
        <w:fldChar w:fldCharType="begin"/>
      </w:r>
      <w:r>
        <w:rPr>
          <w:noProof/>
        </w:rPr>
        <w:instrText xml:space="preserve"> PAGEREF _Toc328650182 \h </w:instrText>
      </w:r>
      <w:r w:rsidR="006D5E20">
        <w:rPr>
          <w:noProof/>
        </w:rPr>
      </w:r>
      <w:r w:rsidR="006D5E20">
        <w:rPr>
          <w:noProof/>
        </w:rPr>
        <w:fldChar w:fldCharType="separate"/>
      </w:r>
      <w:r w:rsidR="00D925D8">
        <w:rPr>
          <w:noProof/>
        </w:rPr>
        <w:t>7</w:t>
      </w:r>
      <w:r w:rsidR="006D5E20">
        <w:rPr>
          <w:noProof/>
        </w:rPr>
        <w:fldChar w:fldCharType="end"/>
      </w:r>
    </w:p>
    <w:p w:rsidR="005409B2" w:rsidRDefault="005409B2">
      <w:pPr>
        <w:pStyle w:val="Inhopg2"/>
        <w:rPr>
          <w:rFonts w:asciiTheme="minorHAnsi" w:eastAsiaTheme="minorEastAsia" w:hAnsiTheme="minorHAnsi" w:cstheme="minorBidi"/>
          <w:bCs w:val="0"/>
          <w:noProof/>
          <w:szCs w:val="22"/>
          <w:lang w:eastAsia="en-GB"/>
        </w:rPr>
      </w:pPr>
      <w:r w:rsidRPr="00AE10CB">
        <w:rPr>
          <w:rFonts w:ascii="Arial Bold" w:hAnsi="Arial Bold"/>
          <w:noProof/>
        </w:rPr>
        <w:t>2.2</w:t>
      </w:r>
      <w:r>
        <w:rPr>
          <w:rFonts w:asciiTheme="minorHAnsi" w:eastAsiaTheme="minorEastAsia" w:hAnsiTheme="minorHAnsi" w:cstheme="minorBidi"/>
          <w:bCs w:val="0"/>
          <w:noProof/>
          <w:szCs w:val="22"/>
          <w:lang w:eastAsia="en-GB"/>
        </w:rPr>
        <w:tab/>
      </w:r>
      <w:r>
        <w:rPr>
          <w:noProof/>
        </w:rPr>
        <w:t xml:space="preserve">Module 2 – </w:t>
      </w:r>
      <w:r w:rsidR="00A33D49">
        <w:rPr>
          <w:noProof/>
        </w:rPr>
        <w:t>[insert heading]</w:t>
      </w:r>
      <w:r>
        <w:rPr>
          <w:noProof/>
        </w:rPr>
        <w:tab/>
      </w:r>
      <w:r w:rsidR="006D5E20">
        <w:rPr>
          <w:noProof/>
        </w:rPr>
        <w:fldChar w:fldCharType="begin"/>
      </w:r>
      <w:r>
        <w:rPr>
          <w:noProof/>
        </w:rPr>
        <w:instrText xml:space="preserve"> PAGEREF _Toc328650183 \h </w:instrText>
      </w:r>
      <w:r w:rsidR="006D5E20">
        <w:rPr>
          <w:noProof/>
        </w:rPr>
      </w:r>
      <w:r w:rsidR="006D5E20">
        <w:rPr>
          <w:noProof/>
        </w:rPr>
        <w:fldChar w:fldCharType="separate"/>
      </w:r>
      <w:r w:rsidR="00D925D8">
        <w:rPr>
          <w:noProof/>
        </w:rPr>
        <w:t>7</w:t>
      </w:r>
      <w:r w:rsidR="006D5E20">
        <w:rPr>
          <w:noProof/>
        </w:rPr>
        <w:fldChar w:fldCharType="end"/>
      </w:r>
    </w:p>
    <w:p w:rsidR="005409B2" w:rsidRDefault="005409B2">
      <w:pPr>
        <w:pStyle w:val="Inhopg2"/>
        <w:rPr>
          <w:rFonts w:asciiTheme="minorHAnsi" w:eastAsiaTheme="minorEastAsia" w:hAnsiTheme="minorHAnsi" w:cstheme="minorBidi"/>
          <w:bCs w:val="0"/>
          <w:noProof/>
          <w:szCs w:val="22"/>
          <w:lang w:eastAsia="en-GB"/>
        </w:rPr>
      </w:pPr>
      <w:r w:rsidRPr="00AE10CB">
        <w:rPr>
          <w:rFonts w:ascii="Arial Bold" w:hAnsi="Arial Bold"/>
          <w:noProof/>
        </w:rPr>
        <w:t>2.3</w:t>
      </w:r>
      <w:r>
        <w:rPr>
          <w:rFonts w:asciiTheme="minorHAnsi" w:eastAsiaTheme="minorEastAsia" w:hAnsiTheme="minorHAnsi" w:cstheme="minorBidi"/>
          <w:bCs w:val="0"/>
          <w:noProof/>
          <w:szCs w:val="22"/>
          <w:lang w:eastAsia="en-GB"/>
        </w:rPr>
        <w:tab/>
      </w:r>
      <w:r>
        <w:rPr>
          <w:noProof/>
        </w:rPr>
        <w:t xml:space="preserve">Module 3 – </w:t>
      </w:r>
      <w:r w:rsidR="00A33D49">
        <w:rPr>
          <w:noProof/>
        </w:rPr>
        <w:t>[insert heading]</w:t>
      </w:r>
      <w:r>
        <w:rPr>
          <w:noProof/>
        </w:rPr>
        <w:tab/>
      </w:r>
      <w:r w:rsidR="006D5E20">
        <w:rPr>
          <w:noProof/>
        </w:rPr>
        <w:fldChar w:fldCharType="begin"/>
      </w:r>
      <w:r>
        <w:rPr>
          <w:noProof/>
        </w:rPr>
        <w:instrText xml:space="preserve"> PAGEREF _Toc328650184 \h </w:instrText>
      </w:r>
      <w:r w:rsidR="006D5E20">
        <w:rPr>
          <w:noProof/>
        </w:rPr>
      </w:r>
      <w:r w:rsidR="006D5E20">
        <w:rPr>
          <w:noProof/>
        </w:rPr>
        <w:fldChar w:fldCharType="separate"/>
      </w:r>
      <w:r w:rsidR="00D925D8">
        <w:rPr>
          <w:noProof/>
        </w:rPr>
        <w:t>8</w:t>
      </w:r>
      <w:r w:rsidR="006D5E20">
        <w:rPr>
          <w:noProof/>
        </w:rPr>
        <w:fldChar w:fldCharType="end"/>
      </w:r>
    </w:p>
    <w:p w:rsidR="005409B2" w:rsidRDefault="005409B2">
      <w:pPr>
        <w:pStyle w:val="Inhopg2"/>
        <w:rPr>
          <w:rFonts w:asciiTheme="minorHAnsi" w:eastAsiaTheme="minorEastAsia" w:hAnsiTheme="minorHAnsi" w:cstheme="minorBidi"/>
          <w:bCs w:val="0"/>
          <w:noProof/>
          <w:szCs w:val="22"/>
          <w:lang w:eastAsia="en-GB"/>
        </w:rPr>
      </w:pPr>
      <w:r w:rsidRPr="00AE10CB">
        <w:rPr>
          <w:rFonts w:ascii="Arial Bold" w:hAnsi="Arial Bold"/>
          <w:noProof/>
        </w:rPr>
        <w:t>2.4</w:t>
      </w:r>
      <w:r>
        <w:rPr>
          <w:rFonts w:asciiTheme="minorHAnsi" w:eastAsiaTheme="minorEastAsia" w:hAnsiTheme="minorHAnsi" w:cstheme="minorBidi"/>
          <w:bCs w:val="0"/>
          <w:noProof/>
          <w:szCs w:val="22"/>
          <w:lang w:eastAsia="en-GB"/>
        </w:rPr>
        <w:tab/>
      </w:r>
      <w:r>
        <w:rPr>
          <w:noProof/>
        </w:rPr>
        <w:t xml:space="preserve">Module 4 – </w:t>
      </w:r>
      <w:r w:rsidR="00A33D49">
        <w:rPr>
          <w:noProof/>
        </w:rPr>
        <w:t>[insert heading]</w:t>
      </w:r>
      <w:r>
        <w:rPr>
          <w:noProof/>
        </w:rPr>
        <w:tab/>
      </w:r>
    </w:p>
    <w:p w:rsidR="005409B2" w:rsidRDefault="005409B2">
      <w:pPr>
        <w:pStyle w:val="Inhopg2"/>
        <w:rPr>
          <w:rFonts w:asciiTheme="minorHAnsi" w:eastAsiaTheme="minorEastAsia" w:hAnsiTheme="minorHAnsi" w:cstheme="minorBidi"/>
          <w:bCs w:val="0"/>
          <w:noProof/>
          <w:szCs w:val="22"/>
          <w:lang w:eastAsia="en-GB"/>
        </w:rPr>
      </w:pPr>
      <w:r w:rsidRPr="00AE10CB">
        <w:rPr>
          <w:rFonts w:ascii="Arial Bold" w:hAnsi="Arial Bold"/>
          <w:noProof/>
        </w:rPr>
        <w:t>2.5</w:t>
      </w:r>
      <w:r>
        <w:rPr>
          <w:rFonts w:asciiTheme="minorHAnsi" w:eastAsiaTheme="minorEastAsia" w:hAnsiTheme="minorHAnsi" w:cstheme="minorBidi"/>
          <w:bCs w:val="0"/>
          <w:noProof/>
          <w:szCs w:val="22"/>
          <w:lang w:eastAsia="en-GB"/>
        </w:rPr>
        <w:tab/>
      </w:r>
      <w:r>
        <w:rPr>
          <w:noProof/>
        </w:rPr>
        <w:t xml:space="preserve">Module </w:t>
      </w:r>
      <w:r w:rsidR="00BE1052">
        <w:rPr>
          <w:noProof/>
        </w:rPr>
        <w:t>#</w:t>
      </w:r>
      <w:r>
        <w:rPr>
          <w:noProof/>
        </w:rPr>
        <w:t xml:space="preserve"> – </w:t>
      </w:r>
      <w:r w:rsidR="00A33D49">
        <w:rPr>
          <w:noProof/>
        </w:rPr>
        <w:t xml:space="preserve">[e.g. </w:t>
      </w:r>
      <w:r>
        <w:rPr>
          <w:noProof/>
        </w:rPr>
        <w:t>Site Visit</w:t>
      </w:r>
      <w:r w:rsidR="00A33D49">
        <w:rPr>
          <w:noProof/>
        </w:rPr>
        <w:t>]</w:t>
      </w:r>
      <w:r w:rsidR="00C867B1">
        <w:rPr>
          <w:noProof/>
        </w:rPr>
        <w:t xml:space="preserve"> </w:t>
      </w:r>
      <w:r w:rsidR="00A33D49">
        <w:rPr>
          <w:noProof/>
        </w:rPr>
        <w:t>- add more teaching modules if appropriate</w:t>
      </w:r>
      <w:r>
        <w:rPr>
          <w:noProof/>
        </w:rPr>
        <w:tab/>
      </w:r>
      <w:r w:rsidR="006D5E20">
        <w:rPr>
          <w:noProof/>
        </w:rPr>
        <w:fldChar w:fldCharType="begin"/>
      </w:r>
      <w:r>
        <w:rPr>
          <w:noProof/>
        </w:rPr>
        <w:instrText xml:space="preserve"> PAGEREF _Toc328650186 \h </w:instrText>
      </w:r>
      <w:r w:rsidR="006D5E20">
        <w:rPr>
          <w:noProof/>
        </w:rPr>
      </w:r>
      <w:r w:rsidR="006D5E20">
        <w:rPr>
          <w:noProof/>
        </w:rPr>
        <w:fldChar w:fldCharType="separate"/>
      </w:r>
      <w:r w:rsidR="00D925D8">
        <w:rPr>
          <w:noProof/>
        </w:rPr>
        <w:t>8</w:t>
      </w:r>
      <w:r w:rsidR="006D5E20">
        <w:rPr>
          <w:noProof/>
        </w:rPr>
        <w:fldChar w:fldCharType="end"/>
      </w:r>
    </w:p>
    <w:p w:rsidR="00394A72" w:rsidRDefault="006D5E20" w:rsidP="00296826">
      <w:pPr>
        <w:rPr>
          <w:rFonts w:cs="Arial"/>
        </w:rPr>
      </w:pPr>
      <w:r>
        <w:rPr>
          <w:rFonts w:cs="Arial"/>
        </w:rPr>
        <w:fldChar w:fldCharType="end"/>
      </w:r>
    </w:p>
    <w:p w:rsidR="00394A72" w:rsidRPr="002E6C03" w:rsidRDefault="00394A72" w:rsidP="002E6C03">
      <w:pPr>
        <w:tabs>
          <w:tab w:val="center" w:pos="4729"/>
        </w:tabs>
        <w:rPr>
          <w:rFonts w:cs="Arial"/>
        </w:rPr>
      </w:pPr>
    </w:p>
    <w:p w:rsidR="00394A72" w:rsidRDefault="00394A72">
      <w:pPr>
        <w:rPr>
          <w:rFonts w:cs="Arial"/>
        </w:rPr>
      </w:pPr>
      <w:r>
        <w:rPr>
          <w:rFonts w:cs="Arial"/>
        </w:rPr>
        <w:br w:type="page"/>
      </w:r>
      <w:commentRangeEnd w:id="19"/>
      <w:r w:rsidR="006D5778">
        <w:rPr>
          <w:rStyle w:val="Verwijzingopmerking"/>
        </w:rPr>
        <w:commentReference w:id="19"/>
      </w:r>
    </w:p>
    <w:p w:rsidR="00394A72" w:rsidRPr="009115AA" w:rsidRDefault="00394A72" w:rsidP="007506CC">
      <w:pPr>
        <w:pStyle w:val="Kop1"/>
      </w:pPr>
      <w:bookmarkStart w:id="20" w:name="_Toc322529300"/>
      <w:bookmarkStart w:id="21" w:name="_Toc322529516"/>
      <w:bookmarkStart w:id="22" w:name="_Toc322529565"/>
      <w:bookmarkStart w:id="23" w:name="_Toc328650174"/>
      <w:r w:rsidRPr="009115AA">
        <w:lastRenderedPageBreak/>
        <w:t xml:space="preserve">PART A - </w:t>
      </w:r>
      <w:r w:rsidRPr="00676676">
        <w:t>COURSE</w:t>
      </w:r>
      <w:r w:rsidRPr="009115AA">
        <w:t xml:space="preserve"> OVERVIEW</w:t>
      </w:r>
      <w:bookmarkEnd w:id="20"/>
      <w:bookmarkEnd w:id="21"/>
      <w:bookmarkEnd w:id="22"/>
      <w:bookmarkEnd w:id="23"/>
    </w:p>
    <w:p w:rsidR="00394A72" w:rsidRDefault="00394A72" w:rsidP="005D495F">
      <w:pPr>
        <w:pStyle w:val="Kop2"/>
      </w:pPr>
      <w:bookmarkStart w:id="24" w:name="_Toc322529517"/>
      <w:bookmarkStart w:id="25" w:name="_Toc322529566"/>
      <w:bookmarkStart w:id="26" w:name="_Toc328650175"/>
      <w:r>
        <w:t>Scope</w:t>
      </w:r>
      <w:bookmarkEnd w:id="24"/>
      <w:bookmarkEnd w:id="25"/>
      <w:bookmarkEnd w:id="26"/>
    </w:p>
    <w:p w:rsidR="00D5003E" w:rsidRPr="00990CA9" w:rsidRDefault="00D5003E" w:rsidP="00C03715">
      <w:pPr>
        <w:pStyle w:val="Plattetekst"/>
      </w:pPr>
      <w:bookmarkStart w:id="27" w:name="_Toc322529518"/>
      <w:bookmarkStart w:id="28" w:name="_Toc322529567"/>
      <w:bookmarkStart w:id="29" w:name="_Toc328650176"/>
      <w:r w:rsidRPr="00990CA9">
        <w:t>VTS personnel may, during their careers, need to be trained in any of the following circumstances:</w:t>
      </w:r>
    </w:p>
    <w:p w:rsidR="00D5003E" w:rsidRPr="00990CA9" w:rsidDel="00DE356C" w:rsidRDefault="00D5003E" w:rsidP="00C03715">
      <w:pPr>
        <w:pStyle w:val="Plattetekst"/>
        <w:rPr>
          <w:del w:id="30" w:author="Priem, Stefaan" w:date="2013-03-13T14:46:00Z"/>
          <w:rPrChange w:id="31" w:author="Priem, Stefaan" w:date="2013-03-13T12:22:00Z">
            <w:rPr>
              <w:del w:id="32" w:author="Priem, Stefaan" w:date="2013-03-13T14:46:00Z"/>
              <w:highlight w:val="yellow"/>
            </w:rPr>
          </w:rPrChange>
        </w:rPr>
      </w:pPr>
      <w:del w:id="33" w:author="Priem, Stefaan" w:date="2013-03-13T14:46:00Z">
        <w:r w:rsidRPr="00990CA9" w:rsidDel="00DE356C">
          <w:rPr>
            <w:b/>
          </w:rPr>
          <w:delText>Revalidation Training</w:delText>
        </w:r>
        <w:r w:rsidRPr="00990CA9" w:rsidDel="00DE356C">
          <w:delText xml:space="preserve"> – training that occurs to ensure competence after a break in service The Competent Authority or the VTS Authority should determine the duration of the break in service, which results in a demand for revalidation training.. </w:delText>
        </w:r>
      </w:del>
    </w:p>
    <w:p w:rsidR="00D5003E" w:rsidDel="00DE356C" w:rsidRDefault="00D5003E" w:rsidP="00C03715">
      <w:pPr>
        <w:pStyle w:val="Plattetekst"/>
        <w:rPr>
          <w:del w:id="34" w:author="Priem, Stefaan" w:date="2013-03-13T14:46:00Z"/>
          <w:b/>
        </w:rPr>
      </w:pPr>
      <w:del w:id="35" w:author="Priem, Stefaan" w:date="2013-03-13T14:46:00Z">
        <w:r w:rsidRPr="00990CA9" w:rsidDel="00DE356C">
          <w:rPr>
            <w:rPrChange w:id="36" w:author="Priem, Stefaan" w:date="2013-03-13T12:22:00Z">
              <w:rPr>
                <w:highlight w:val="yellow"/>
              </w:rPr>
            </w:rPrChange>
          </w:rPr>
          <w:delText xml:space="preserve">Revalidation training may also be required when deemed necessary – either by the </w:delText>
        </w:r>
      </w:del>
      <w:del w:id="37" w:author="Priem, Stefaan" w:date="2013-03-12T11:46:00Z">
        <w:r w:rsidRPr="00990CA9" w:rsidDel="00C038F8">
          <w:rPr>
            <w:rPrChange w:id="38" w:author="Priem, Stefaan" w:date="2013-03-13T12:22:00Z">
              <w:rPr>
                <w:highlight w:val="yellow"/>
              </w:rPr>
            </w:rPrChange>
          </w:rPr>
          <w:delText>VTS Management</w:delText>
        </w:r>
      </w:del>
      <w:del w:id="39" w:author="Priem, Stefaan" w:date="2013-03-13T14:46:00Z">
        <w:r w:rsidRPr="00990CA9" w:rsidDel="00DE356C">
          <w:rPr>
            <w:rPrChange w:id="40" w:author="Priem, Stefaan" w:date="2013-03-13T12:22:00Z">
              <w:rPr>
                <w:highlight w:val="yellow"/>
              </w:rPr>
            </w:rPrChange>
          </w:rPr>
          <w:delText xml:space="preserve"> or the VTS Authority.</w:delText>
        </w:r>
      </w:del>
    </w:p>
    <w:p w:rsidR="00DE356C" w:rsidRDefault="00D5003E" w:rsidP="00DE356C">
      <w:pPr>
        <w:pStyle w:val="Plattetekst"/>
        <w:rPr>
          <w:ins w:id="41" w:author="Priem, Stefaan" w:date="2013-03-13T14:46:00Z"/>
        </w:rPr>
      </w:pPr>
      <w:r>
        <w:rPr>
          <w:b/>
        </w:rPr>
        <w:t>Refresher Training</w:t>
      </w:r>
      <w:r>
        <w:t xml:space="preserve"> – training necessary to maintain a satisfactory level of operational performance. Refresher training</w:t>
      </w:r>
      <w:ins w:id="42" w:author="Priem, Stefaan" w:date="2013-03-13T14:56:00Z">
        <w:r w:rsidR="00DE356C">
          <w:t xml:space="preserve"> </w:t>
        </w:r>
        <w:r w:rsidR="00291FF2">
          <w:t>(or updating</w:t>
        </w:r>
        <w:r w:rsidR="00DE356C">
          <w:t xml:space="preserve"> training</w:t>
        </w:r>
        <w:r w:rsidR="00291FF2">
          <w:t>)</w:t>
        </w:r>
      </w:ins>
      <w:r>
        <w:t xml:space="preserve"> may follow an assessment of that performance by the VTS Authority, or may take place as a part of a training programme / continuing professional development. Refresher training should be carried out at regular intervals.</w:t>
      </w:r>
    </w:p>
    <w:p w:rsidR="00DE356C" w:rsidRPr="0048724A" w:rsidRDefault="00DE356C" w:rsidP="00DE356C">
      <w:pPr>
        <w:pStyle w:val="Plattetekst"/>
        <w:rPr>
          <w:ins w:id="43" w:author="Priem, Stefaan" w:date="2013-03-13T14:46:00Z"/>
        </w:rPr>
      </w:pPr>
      <w:ins w:id="44" w:author="Priem, Stefaan" w:date="2013-03-13T14:46:00Z">
        <w:r w:rsidRPr="00990CA9">
          <w:rPr>
            <w:b/>
          </w:rPr>
          <w:t>Revalidation Training</w:t>
        </w:r>
        <w:r w:rsidRPr="00990CA9">
          <w:t xml:space="preserve"> – training that occurs to ensure competence after a break in service. The Competent Authority or the VTS Authority should determine the duration of the break in service, which results in a dem</w:t>
        </w:r>
        <w:r w:rsidR="00F337ED">
          <w:t>and for revalidation training.</w:t>
        </w:r>
      </w:ins>
    </w:p>
    <w:p w:rsidR="00DE356C" w:rsidRDefault="00DE356C" w:rsidP="00DE356C">
      <w:pPr>
        <w:pStyle w:val="Plattetekst"/>
        <w:rPr>
          <w:ins w:id="45" w:author="Priem, Stefaan" w:date="2013-03-13T14:46:00Z"/>
          <w:b/>
        </w:rPr>
      </w:pPr>
      <w:ins w:id="46" w:author="Priem, Stefaan" w:date="2013-03-13T14:46:00Z">
        <w:r w:rsidRPr="0048724A">
          <w:t>Revalidation training may also be required when deemed necessary – either by the Competent Authority or the VTS Authority.</w:t>
        </w:r>
      </w:ins>
    </w:p>
    <w:p w:rsidR="00D5003E" w:rsidRDefault="00D5003E" w:rsidP="00C03715">
      <w:pPr>
        <w:pStyle w:val="Plattetekst"/>
      </w:pPr>
    </w:p>
    <w:p w:rsidR="00394A72" w:rsidRDefault="00394A72" w:rsidP="00496B74">
      <w:pPr>
        <w:pStyle w:val="Kop2"/>
      </w:pPr>
      <w:r w:rsidRPr="00BC22E9">
        <w:t>Objective</w:t>
      </w:r>
      <w:bookmarkEnd w:id="27"/>
      <w:bookmarkEnd w:id="28"/>
      <w:bookmarkEnd w:id="29"/>
      <w:r w:rsidRPr="00BC22E9">
        <w:t xml:space="preserve"> </w:t>
      </w:r>
    </w:p>
    <w:p w:rsidR="003726B7" w:rsidRDefault="00C03715">
      <w:pPr>
        <w:pStyle w:val="Plattetekst"/>
        <w:rPr>
          <w:ins w:id="47" w:author="Dit brugernavn" w:date="2013-03-11T20:38:00Z"/>
          <w:kern w:val="28"/>
        </w:rPr>
        <w:pPrChange w:id="48" w:author="Dit brugernavn" w:date="2013-03-11T20:38:00Z">
          <w:pPr>
            <w:pStyle w:val="Plattetekst2"/>
          </w:pPr>
        </w:pPrChange>
      </w:pPr>
      <w:ins w:id="49" w:author="Dit brugernavn" w:date="2013-03-11T20:38:00Z">
        <w:r>
          <w:rPr>
            <w:kern w:val="28"/>
          </w:rPr>
          <w:t xml:space="preserve">The purpose of this Model Course is to assist VTS Authorities and accredited VTS Training Centres and their teaching staff in delivering and organising </w:t>
        </w:r>
      </w:ins>
      <w:ins w:id="50" w:author="Priem, Stefaan" w:date="2013-03-12T11:47:00Z">
        <w:r w:rsidR="00CE4C14">
          <w:rPr>
            <w:kern w:val="28"/>
          </w:rPr>
          <w:t xml:space="preserve">refresher training and </w:t>
        </w:r>
      </w:ins>
      <w:ins w:id="51" w:author="Dit brugernavn" w:date="2013-03-11T20:38:00Z">
        <w:r>
          <w:rPr>
            <w:kern w:val="28"/>
          </w:rPr>
          <w:t xml:space="preserve">revalidation training for VTS personnel where a formal and more comprehensive course is necessary. </w:t>
        </w:r>
      </w:ins>
    </w:p>
    <w:p w:rsidR="003726B7" w:rsidRDefault="003726B7">
      <w:pPr>
        <w:pStyle w:val="Plattetekst"/>
        <w:rPr>
          <w:ins w:id="52" w:author="Dit brugernavn" w:date="2013-03-11T20:38:00Z"/>
        </w:rPr>
        <w:pPrChange w:id="53" w:author="Dit brugernavn" w:date="2013-03-11T20:38:00Z">
          <w:pPr/>
        </w:pPrChange>
      </w:pPr>
    </w:p>
    <w:p w:rsidR="003726B7" w:rsidRDefault="00C03715">
      <w:pPr>
        <w:pStyle w:val="Plattetekst"/>
        <w:rPr>
          <w:ins w:id="54" w:author="Dit brugernavn" w:date="2013-03-11T20:38:00Z"/>
        </w:rPr>
        <w:pPrChange w:id="55" w:author="Dit brugernavn" w:date="2013-03-11T20:38:00Z">
          <w:pPr>
            <w:jc w:val="both"/>
          </w:pPr>
        </w:pPrChange>
      </w:pPr>
      <w:ins w:id="56" w:author="Dit brugernavn" w:date="2013-03-11T20:38:00Z">
        <w:r>
          <w:t xml:space="preserve">The required standard of competence is considered to be the level of proficiency that should be achieved for the supervision and delivery of </w:t>
        </w:r>
      </w:ins>
      <w:ins w:id="57" w:author="Priem, Stefaan" w:date="2013-03-12T11:47:00Z">
        <w:r w:rsidR="00CE4C14">
          <w:rPr>
            <w:kern w:val="28"/>
          </w:rPr>
          <w:t xml:space="preserve">refresher training and </w:t>
        </w:r>
      </w:ins>
      <w:ins w:id="58" w:author="Dit brugernavn" w:date="2013-03-11T20:38:00Z">
        <w:r>
          <w:t xml:space="preserve">revalidation training. The training should take into account the level of competence already acquired and build on this to meet the needs of the VTS personnel. </w:t>
        </w:r>
      </w:ins>
    </w:p>
    <w:p w:rsidR="003726B7" w:rsidRDefault="003726B7">
      <w:pPr>
        <w:pStyle w:val="Plattetekst"/>
        <w:rPr>
          <w:ins w:id="59" w:author="Dit brugernavn" w:date="2013-03-11T20:38:00Z"/>
        </w:rPr>
        <w:pPrChange w:id="60" w:author="Dit brugernavn" w:date="2013-03-11T20:38:00Z">
          <w:pPr>
            <w:ind w:firstLine="720"/>
            <w:jc w:val="both"/>
          </w:pPr>
        </w:pPrChange>
      </w:pPr>
    </w:p>
    <w:p w:rsidR="003726B7" w:rsidRDefault="00C03715">
      <w:pPr>
        <w:pStyle w:val="Plattetekst"/>
        <w:rPr>
          <w:ins w:id="61" w:author="Dit brugernavn" w:date="2013-03-11T20:38:00Z"/>
          <w:kern w:val="28"/>
        </w:rPr>
        <w:pPrChange w:id="62" w:author="Dit brugernavn" w:date="2013-03-11T20:38:00Z">
          <w:pPr>
            <w:pStyle w:val="Plattetekst2"/>
          </w:pPr>
        </w:pPrChange>
      </w:pPr>
      <w:ins w:id="63" w:author="Dit brugernavn" w:date="2013-03-11T20:38:00Z">
        <w:r>
          <w:rPr>
            <w:kern w:val="28"/>
          </w:rPr>
          <w:t xml:space="preserve">It is not the intention of this Model Course to present Instructors with a rigid teaching package, which they are expected to follow blindly. The knowledge, skills and dedication of the instructors are key components in the transfer of knowledge and skills to those being trained through this Model Course material. </w:t>
        </w:r>
      </w:ins>
    </w:p>
    <w:p w:rsidR="003726B7" w:rsidRDefault="003726B7">
      <w:pPr>
        <w:pStyle w:val="Plattetekst"/>
        <w:rPr>
          <w:ins w:id="64" w:author="Dit brugernavn" w:date="2013-03-11T20:38:00Z"/>
        </w:rPr>
        <w:pPrChange w:id="65" w:author="Dit brugernavn" w:date="2013-03-11T20:38:00Z">
          <w:pPr>
            <w:jc w:val="both"/>
          </w:pPr>
        </w:pPrChange>
      </w:pPr>
    </w:p>
    <w:p w:rsidR="003726B7" w:rsidRDefault="00C03715">
      <w:pPr>
        <w:pStyle w:val="Plattetekst"/>
        <w:rPr>
          <w:ins w:id="66" w:author="Dit brugernavn" w:date="2013-03-11T20:38:00Z"/>
        </w:rPr>
        <w:pPrChange w:id="67" w:author="Dit brugernavn" w:date="2013-03-11T20:38:00Z">
          <w:pPr>
            <w:jc w:val="both"/>
          </w:pPr>
        </w:pPrChange>
      </w:pPr>
      <w:ins w:id="68" w:author="Dit brugernavn" w:date="2013-03-11T20:38:00Z">
        <w:r>
          <w:t>To assist in the development of lesson plans and training courses five levels of competence are used in this Model Course. Each level of competence is defined in terms of the learning outcome, the instructional objectives and the required skills.</w:t>
        </w:r>
      </w:ins>
    </w:p>
    <w:p w:rsidR="003726B7" w:rsidRDefault="003726B7">
      <w:pPr>
        <w:pStyle w:val="Plattetekst"/>
        <w:rPr>
          <w:ins w:id="69" w:author="Dit brugernavn" w:date="2013-03-11T20:38:00Z"/>
        </w:rPr>
        <w:pPrChange w:id="70" w:author="Dit brugernavn" w:date="2013-03-11T20:38:00Z">
          <w:pPr>
            <w:jc w:val="both"/>
          </w:pPr>
        </w:pPrChange>
      </w:pPr>
    </w:p>
    <w:p w:rsidR="003726B7" w:rsidRDefault="00C03715">
      <w:pPr>
        <w:pStyle w:val="Plattetekst"/>
        <w:rPr>
          <w:ins w:id="71" w:author="Dit brugernavn" w:date="2013-03-11T20:38:00Z"/>
        </w:rPr>
        <w:pPrChange w:id="72" w:author="Dit brugernavn" w:date="2013-03-11T20:38:00Z">
          <w:pPr>
            <w:jc w:val="both"/>
          </w:pPr>
        </w:pPrChange>
      </w:pPr>
      <w:ins w:id="73" w:author="Dit brugernavn" w:date="2013-03-11T20:38:00Z">
        <w:r>
          <w:t>Recognising that educational systems and the cultural backgrounds of VTS personnel vary considerably from country to country, the Model Course material has been designed accordingly. The course material also specifies clearly the technical content and levels of knowledge and skill necessary to achieve the standards of competence defined in IALA Recommendation V-103.</w:t>
        </w:r>
      </w:ins>
    </w:p>
    <w:p w:rsidR="003726B7" w:rsidRDefault="003726B7">
      <w:pPr>
        <w:pStyle w:val="Plattetekst"/>
        <w:rPr>
          <w:ins w:id="74" w:author="Dit brugernavn" w:date="2013-03-11T20:38:00Z"/>
        </w:rPr>
        <w:pPrChange w:id="75" w:author="Dit brugernavn" w:date="2013-03-11T20:38:00Z">
          <w:pPr>
            <w:jc w:val="both"/>
          </w:pPr>
        </w:pPrChange>
      </w:pPr>
    </w:p>
    <w:p w:rsidR="003726B7" w:rsidRDefault="00C03715">
      <w:pPr>
        <w:pStyle w:val="Plattetekst"/>
        <w:rPr>
          <w:ins w:id="76" w:author="Dit brugernavn" w:date="2013-03-11T20:38:00Z"/>
        </w:rPr>
        <w:pPrChange w:id="77" w:author="Dit brugernavn" w:date="2013-03-11T20:38:00Z">
          <w:pPr>
            <w:jc w:val="both"/>
          </w:pPr>
        </w:pPrChange>
      </w:pPr>
      <w:ins w:id="78" w:author="Dit brugernavn" w:date="2013-03-11T20:38:00Z">
        <w:r>
          <w:t xml:space="preserve">In this regard, the defined standards of competence are considered to be the level of proficiency which should be maintained for the proper performance and functions at the VTS Centre in accordance with internationally agreed criteria, incorporating prescribed standards or levels of knowledge, understanding and demonstrated skills. </w:t>
        </w:r>
      </w:ins>
    </w:p>
    <w:p w:rsidR="00C03715" w:rsidRDefault="00C03715" w:rsidP="00C03715">
      <w:pPr>
        <w:jc w:val="both"/>
        <w:rPr>
          <w:ins w:id="79" w:author="Dit brugernavn" w:date="2013-03-11T20:41:00Z"/>
        </w:rPr>
      </w:pPr>
    </w:p>
    <w:p w:rsidR="00C03715" w:rsidRDefault="00C03715" w:rsidP="00C03715">
      <w:pPr>
        <w:jc w:val="both"/>
        <w:rPr>
          <w:ins w:id="80" w:author="Dit brugernavn" w:date="2013-03-11T20:40:00Z"/>
        </w:rPr>
      </w:pPr>
      <w:ins w:id="81" w:author="Dit brugernavn" w:date="2013-03-11T20:40:00Z">
        <w:r>
          <w:t xml:space="preserve">This course is intended to cover the assessment of continued knowledge and practical competence required for </w:t>
        </w:r>
      </w:ins>
      <w:ins w:id="82" w:author="Priem, Stefaan" w:date="2013-03-12T11:51:00Z">
        <w:r w:rsidR="00CE4C14">
          <w:t xml:space="preserve">refreshment or </w:t>
        </w:r>
      </w:ins>
      <w:ins w:id="83" w:author="Dit brugernavn" w:date="2013-03-11T20:40:00Z">
        <w:r>
          <w:t xml:space="preserve">revalidation of </w:t>
        </w:r>
      </w:ins>
      <w:ins w:id="84" w:author="Priem, Stefaan" w:date="2013-03-12T11:54:00Z">
        <w:r w:rsidR="00CE4C14">
          <w:t>VTS</w:t>
        </w:r>
      </w:ins>
      <w:ins w:id="85" w:author="Dit brugernavn" w:date="2013-03-11T20:40:00Z">
        <w:del w:id="86" w:author="Priem, Stefaan" w:date="2013-03-12T11:54:00Z">
          <w:r w:rsidDel="00CE4C14">
            <w:delText>operational</w:delText>
          </w:r>
        </w:del>
        <w:r>
          <w:t xml:space="preserve"> personnel. The course is in modular format and is aimed at providing the </w:t>
        </w:r>
        <w:del w:id="87" w:author="Priem, Stefaan" w:date="2013-03-12T11:53:00Z">
          <w:r w:rsidDel="00CE4C14">
            <w:delText>“</w:delText>
          </w:r>
        </w:del>
      </w:ins>
      <w:ins w:id="88" w:author="Priem, Stefaan" w:date="2013-03-12T11:52:00Z">
        <w:r w:rsidR="00CE4C14">
          <w:t xml:space="preserve">refresher training or </w:t>
        </w:r>
      </w:ins>
      <w:ins w:id="89" w:author="Dit brugernavn" w:date="2013-03-11T20:40:00Z">
        <w:r>
          <w:t>revalidation training</w:t>
        </w:r>
        <w:del w:id="90" w:author="Priem, Stefaan" w:date="2013-03-12T11:53:00Z">
          <w:r w:rsidDel="00CE4C14">
            <w:delText>”</w:delText>
          </w:r>
        </w:del>
        <w:r>
          <w:t xml:space="preserve"> described in IALA Recommendation V-103, </w:t>
        </w:r>
      </w:ins>
    </w:p>
    <w:p w:rsidR="00C03715" w:rsidRDefault="00C03715" w:rsidP="00C03715">
      <w:pPr>
        <w:jc w:val="both"/>
        <w:rPr>
          <w:ins w:id="91" w:author="Dit brugernavn" w:date="2013-03-11T20:40:00Z"/>
        </w:rPr>
      </w:pPr>
    </w:p>
    <w:p w:rsidR="00C03715" w:rsidRDefault="00C03715" w:rsidP="00C03715">
      <w:pPr>
        <w:jc w:val="both"/>
        <w:rPr>
          <w:ins w:id="92" w:author="Dit brugernavn" w:date="2013-03-11T20:40:00Z"/>
        </w:rPr>
      </w:pPr>
      <w:ins w:id="93" w:author="Dit brugernavn" w:date="2013-03-11T20:40:00Z">
        <w:r>
          <w:t>The course is designed to ensure VTS personnel are provided with realistic exercises for assessment of their competence. These exercises should, wherever practicable, use simulation. However, where simulation is not practicable, the exercises should be designed to be fully representative of appropriate situations that occur in a VTS environment.</w:t>
        </w:r>
      </w:ins>
    </w:p>
    <w:p w:rsidR="00C03715" w:rsidRDefault="00C03715" w:rsidP="00C03715">
      <w:pPr>
        <w:jc w:val="both"/>
        <w:rPr>
          <w:ins w:id="94" w:author="Dit brugernavn" w:date="2013-03-11T20:40:00Z"/>
        </w:rPr>
      </w:pPr>
    </w:p>
    <w:p w:rsidR="00C03715" w:rsidRDefault="00C03715" w:rsidP="00C03715">
      <w:pPr>
        <w:jc w:val="both"/>
        <w:rPr>
          <w:ins w:id="95" w:author="Dit brugernavn" w:date="2013-03-11T20:40:00Z"/>
        </w:rPr>
      </w:pPr>
      <w:ins w:id="96" w:author="Dit brugernavn" w:date="2013-03-11T20:40:00Z">
        <w:r>
          <w:t xml:space="preserve">The complete course comprises </w:t>
        </w:r>
      </w:ins>
      <w:ins w:id="97" w:author="Priem, Stefaan" w:date="2013-03-12T12:01:00Z">
        <w:r w:rsidR="00607F30">
          <w:rPr>
            <w:highlight w:val="yellow"/>
          </w:rPr>
          <w:t>a series of</w:t>
        </w:r>
      </w:ins>
      <w:ins w:id="98" w:author="Dit brugernavn" w:date="2013-03-11T20:40:00Z">
        <w:del w:id="99" w:author="Priem, Stefaan" w:date="2013-03-12T12:01:00Z">
          <w:r w:rsidR="006D5E20" w:rsidRPr="006D5E20">
            <w:rPr>
              <w:highlight w:val="yellow"/>
              <w:rPrChange w:id="100" w:author="Priem, Stefaan" w:date="2013-03-12T11:59:00Z">
                <w:rPr/>
              </w:rPrChange>
            </w:rPr>
            <w:delText>eight</w:delText>
          </w:r>
        </w:del>
        <w:r w:rsidR="006D5E20" w:rsidRPr="006D5E20">
          <w:rPr>
            <w:highlight w:val="yellow"/>
            <w:rPrChange w:id="101" w:author="Priem, Stefaan" w:date="2013-03-12T11:59:00Z">
              <w:rPr/>
            </w:rPrChange>
          </w:rPr>
          <w:t xml:space="preserve"> </w:t>
        </w:r>
        <w:commentRangeStart w:id="102"/>
        <w:r w:rsidR="006D5E20" w:rsidRPr="006D5E20">
          <w:rPr>
            <w:highlight w:val="yellow"/>
            <w:rPrChange w:id="103" w:author="Priem, Stefaan" w:date="2013-03-12T11:59:00Z">
              <w:rPr/>
            </w:rPrChange>
          </w:rPr>
          <w:t>modules</w:t>
        </w:r>
      </w:ins>
      <w:commentRangeEnd w:id="102"/>
      <w:r w:rsidR="00607F30">
        <w:rPr>
          <w:rStyle w:val="Verwijzingopmerking"/>
        </w:rPr>
        <w:commentReference w:id="102"/>
      </w:r>
      <w:ins w:id="104" w:author="Dit brugernavn" w:date="2013-03-11T20:40:00Z">
        <w:r>
          <w:t>, each of which deals with a specific subject representing a requirement of function of</w:t>
        </w:r>
        <w:del w:id="105" w:author="Priem, Stefaan" w:date="2013-03-12T12:02:00Z">
          <w:r w:rsidDel="00607F30">
            <w:delText xml:space="preserve"> a</w:delText>
          </w:r>
        </w:del>
        <w:r>
          <w:t xml:space="preserve"> </w:t>
        </w:r>
      </w:ins>
      <w:ins w:id="106" w:author="Priem, Stefaan" w:date="2013-03-12T12:01:00Z">
        <w:r w:rsidR="00607F30">
          <w:t>VTS</w:t>
        </w:r>
      </w:ins>
      <w:ins w:id="107" w:author="Dit brugernavn" w:date="2013-03-11T20:40:00Z">
        <w:del w:id="108" w:author="Priem, Stefaan" w:date="2013-03-12T12:01:00Z">
          <w:r w:rsidDel="00607F30">
            <w:delText>operational</w:delText>
          </w:r>
        </w:del>
        <w:r>
          <w:t xml:space="preserve"> personnel.</w:t>
        </w:r>
        <w:del w:id="109" w:author="Priem, Stefaan" w:date="2013-03-12T12:01:00Z">
          <w:r w:rsidDel="00607F30">
            <w:delText xml:space="preserve"> </w:delText>
          </w:r>
        </w:del>
      </w:ins>
    </w:p>
    <w:p w:rsidR="00C03715" w:rsidRDefault="00C03715" w:rsidP="00C03715">
      <w:pPr>
        <w:jc w:val="both"/>
        <w:rPr>
          <w:ins w:id="110" w:author="Dit brugernavn" w:date="2013-03-11T20:40:00Z"/>
        </w:rPr>
      </w:pPr>
    </w:p>
    <w:p w:rsidR="00C03715" w:rsidRDefault="00EC3EEC" w:rsidP="00C03715">
      <w:pPr>
        <w:jc w:val="both"/>
        <w:rPr>
          <w:ins w:id="111" w:author="Dit brugernavn" w:date="2013-03-11T20:40:00Z"/>
        </w:rPr>
      </w:pPr>
      <w:ins w:id="112" w:author="Priem, Stefaan" w:date="2013-03-12T12:02:00Z">
        <w:r>
          <w:t xml:space="preserve">VTS </w:t>
        </w:r>
      </w:ins>
      <w:ins w:id="113" w:author="Priem, Stefaan" w:date="2013-03-12T12:03:00Z">
        <w:r>
          <w:t>I</w:t>
        </w:r>
      </w:ins>
      <w:ins w:id="114" w:author="Priem, Stefaan" w:date="2013-03-12T12:02:00Z">
        <w:r>
          <w:t>nstructors</w:t>
        </w:r>
      </w:ins>
      <w:ins w:id="115" w:author="Dit brugernavn" w:date="2013-03-11T20:40:00Z">
        <w:del w:id="116" w:author="Priem, Stefaan" w:date="2013-03-12T12:02:00Z">
          <w:r w:rsidR="00C03715" w:rsidDel="00EC3EEC">
            <w:delText>Training personnel</w:delText>
          </w:r>
        </w:del>
        <w:r w:rsidR="00C03715">
          <w:t xml:space="preserve"> should refer to relevant Model Courses in V-103- Detailed Teaching Syllabus, for a description of the content of each subject and learning objectives. The actual level of knowledge, skills and prior educational qualifications of the course participants should be kept in mind. Any differences between the level of skills and competencies of the participants and those identified within the detailed training syllabus should be identified. To compensate for such differences, the</w:t>
        </w:r>
      </w:ins>
      <w:ins w:id="117" w:author="Priem, Stefaan" w:date="2013-03-12T12:03:00Z">
        <w:r>
          <w:t xml:space="preserve"> VTS</w:t>
        </w:r>
      </w:ins>
      <w:ins w:id="118" w:author="Dit brugernavn" w:date="2013-03-11T20:40:00Z">
        <w:r w:rsidR="00C03715">
          <w:t xml:space="preserve"> Instructor is expected to adjust the course content to recognise knowledge or skills already attained and demonstrated at that particular VTS Centre</w:t>
        </w:r>
        <w:r w:rsidR="00C03715">
          <w:rPr>
            <w:color w:val="0000FF"/>
          </w:rPr>
          <w:t xml:space="preserve"> </w:t>
        </w:r>
        <w:r w:rsidR="00C03715">
          <w:t xml:space="preserve">by the participants. The </w:t>
        </w:r>
      </w:ins>
      <w:ins w:id="119" w:author="Priem, Stefaan" w:date="2013-03-12T12:04:00Z">
        <w:r>
          <w:t xml:space="preserve">VTS </w:t>
        </w:r>
      </w:ins>
      <w:ins w:id="120" w:author="Dit brugernavn" w:date="2013-03-11T20:40:00Z">
        <w:r w:rsidR="00C03715">
          <w:t>Instructor should also identify</w:t>
        </w:r>
      </w:ins>
      <w:ins w:id="121" w:author="Priem, Stefaan" w:date="2013-03-12T12:07:00Z">
        <w:r>
          <w:t xml:space="preserve"> if there is</w:t>
        </w:r>
      </w:ins>
      <w:ins w:id="122" w:author="Dit brugernavn" w:date="2013-03-11T20:40:00Z">
        <w:r w:rsidR="00C03715">
          <w:t xml:space="preserve"> any academic knowledge, skills or technical training that the participants may not have acquired.</w:t>
        </w:r>
      </w:ins>
    </w:p>
    <w:p w:rsidR="00C03715" w:rsidRDefault="00C03715" w:rsidP="00080131">
      <w:pPr>
        <w:pStyle w:val="Plattetekst"/>
        <w:rPr>
          <w:ins w:id="123" w:author="Dit brugernavn" w:date="2013-03-11T20:43:00Z"/>
        </w:rPr>
      </w:pPr>
    </w:p>
    <w:p w:rsidR="00C03715" w:rsidRDefault="00C03715" w:rsidP="00080131">
      <w:pPr>
        <w:pStyle w:val="Plattetekst"/>
        <w:rPr>
          <w:ins w:id="124" w:author="Dit brugernavn" w:date="2013-03-11T20:41:00Z"/>
        </w:rPr>
      </w:pPr>
    </w:p>
    <w:p w:rsidR="00394A72" w:rsidRPr="009D23A8" w:rsidDel="00C03715" w:rsidRDefault="00394A72" w:rsidP="00080131">
      <w:pPr>
        <w:pStyle w:val="Plattetekst"/>
        <w:rPr>
          <w:del w:id="125" w:author="Dit brugernavn" w:date="2013-03-11T20:40:00Z"/>
        </w:rPr>
      </w:pPr>
      <w:del w:id="126" w:author="Dit brugernavn" w:date="2013-03-11T20:40:00Z">
        <w:r w:rsidRPr="009D23A8" w:rsidDel="00C03715">
          <w:delText xml:space="preserve">Upon </w:delText>
        </w:r>
        <w:r w:rsidRPr="00C03715" w:rsidDel="00C03715">
          <w:rPr>
            <w:rStyle w:val="modelcourseTegn"/>
          </w:rPr>
          <w:delText xml:space="preserve">successful completion of this course, participants will have acquired sufficient knowledge and skill to </w:delText>
        </w:r>
        <w:r w:rsidR="00C867B1" w:rsidRPr="00C03715" w:rsidDel="00C03715">
          <w:rPr>
            <w:rStyle w:val="modelcourseTegn"/>
          </w:rPr>
          <w:delText xml:space="preserve">[insert appropriate description ……..] </w:delText>
        </w:r>
        <w:r w:rsidR="00D84C47" w:rsidRPr="00C03715" w:rsidDel="00C03715">
          <w:rPr>
            <w:rStyle w:val="modelcourseTegn"/>
          </w:rPr>
          <w:delText xml:space="preserve">whilst </w:delText>
        </w:r>
        <w:r w:rsidRPr="00C03715" w:rsidDel="00C03715">
          <w:rPr>
            <w:rStyle w:val="modelcourseTegn"/>
          </w:rPr>
          <w:delText>on the job within their organizations</w:delText>
        </w:r>
        <w:r w:rsidRPr="009D23A8" w:rsidDel="00C03715">
          <w:delText xml:space="preserve">. </w:delText>
        </w:r>
      </w:del>
    </w:p>
    <w:p w:rsidR="00394A72" w:rsidRDefault="00394A72" w:rsidP="00496B74">
      <w:pPr>
        <w:pStyle w:val="Kop2"/>
      </w:pPr>
      <w:bookmarkStart w:id="127" w:name="_Toc322529519"/>
      <w:bookmarkStart w:id="128" w:name="_Toc322529568"/>
      <w:bookmarkStart w:id="129" w:name="_Toc328650177"/>
      <w:r w:rsidRPr="00FB3D29">
        <w:t>Course Outline</w:t>
      </w:r>
      <w:bookmarkEnd w:id="127"/>
      <w:bookmarkEnd w:id="128"/>
      <w:bookmarkEnd w:id="129"/>
    </w:p>
    <w:p w:rsidR="00B43F4D" w:rsidDel="00F24F43" w:rsidRDefault="00B43F4D" w:rsidP="00B43F4D">
      <w:pPr>
        <w:pStyle w:val="Plattetekst"/>
        <w:rPr>
          <w:ins w:id="130" w:author="Dit brugernavn" w:date="2013-03-11T20:47:00Z"/>
          <w:del w:id="131" w:author="Priem, Stefaan" w:date="2013-03-12T12:17:00Z"/>
          <w:kern w:val="28"/>
        </w:rPr>
      </w:pPr>
      <w:ins w:id="132" w:author="Dit brugernavn" w:date="2013-03-11T20:47:00Z">
        <w:r>
          <w:rPr>
            <w:kern w:val="28"/>
          </w:rPr>
          <w:t xml:space="preserve">The </w:t>
        </w:r>
      </w:ins>
      <w:ins w:id="133" w:author="Priem, Stefaan" w:date="2013-03-12T12:04:00Z">
        <w:r w:rsidR="00EC3EEC">
          <w:rPr>
            <w:kern w:val="28"/>
          </w:rPr>
          <w:t xml:space="preserve">VTS </w:t>
        </w:r>
      </w:ins>
      <w:ins w:id="134" w:author="Dit brugernavn" w:date="2013-03-11T20:47:00Z">
        <w:r>
          <w:rPr>
            <w:kern w:val="28"/>
          </w:rPr>
          <w:t>Instructor should draw up lesson plans based on each section of the syllabus of Model Course V-103/1</w:t>
        </w:r>
      </w:ins>
      <w:ins w:id="135" w:author="Priem, Stefaan" w:date="2013-03-12T12:15:00Z">
        <w:r w:rsidR="00F24F43">
          <w:rPr>
            <w:kern w:val="28"/>
          </w:rPr>
          <w:t xml:space="preserve"> and V-103/2</w:t>
        </w:r>
      </w:ins>
      <w:ins w:id="136" w:author="Dit brugernavn" w:date="2013-03-11T20:47:00Z">
        <w:r>
          <w:rPr>
            <w:kern w:val="28"/>
          </w:rPr>
          <w:t xml:space="preserve"> and include references to textbooks and teaching material suggested for the course. Where no adjustment has been found necessary in the learning objectives, the lesson plans may simply consist of the syllabus with keywords or other reminders added to assist the</w:t>
        </w:r>
      </w:ins>
      <w:ins w:id="137" w:author="Priem, Stefaan" w:date="2013-03-12T12:08:00Z">
        <w:r w:rsidR="00E36DBD">
          <w:rPr>
            <w:kern w:val="28"/>
          </w:rPr>
          <w:t xml:space="preserve"> VTS</w:t>
        </w:r>
      </w:ins>
      <w:ins w:id="138" w:author="Dit brugernavn" w:date="2013-03-11T20:47:00Z">
        <w:r>
          <w:rPr>
            <w:kern w:val="28"/>
          </w:rPr>
          <w:t xml:space="preserve"> Instructor in making his/her presentation of the material.</w:t>
        </w:r>
        <w:del w:id="139" w:author="Priem, Stefaan" w:date="2013-03-12T12:09:00Z">
          <w:r w:rsidDel="00E36DBD">
            <w:rPr>
              <w:kern w:val="28"/>
            </w:rPr>
            <w:delText xml:space="preserve"> </w:delText>
          </w:r>
        </w:del>
      </w:ins>
    </w:p>
    <w:p w:rsidR="00B43F4D" w:rsidRDefault="00B43F4D" w:rsidP="00B43F4D">
      <w:pPr>
        <w:pStyle w:val="Plattetekst"/>
        <w:rPr>
          <w:ins w:id="140" w:author="Dit brugernavn" w:date="2013-03-11T20:47:00Z"/>
        </w:rPr>
      </w:pPr>
    </w:p>
    <w:p w:rsidR="00B43F4D" w:rsidDel="00F24F43" w:rsidRDefault="00B43F4D" w:rsidP="00B43F4D">
      <w:pPr>
        <w:pStyle w:val="Plattetekst"/>
        <w:rPr>
          <w:ins w:id="141" w:author="Dit brugernavn" w:date="2013-03-11T20:47:00Z"/>
          <w:del w:id="142" w:author="Priem, Stefaan" w:date="2013-03-12T12:17:00Z"/>
        </w:rPr>
      </w:pPr>
      <w:ins w:id="143" w:author="Dit brugernavn" w:date="2013-03-11T20:47:00Z">
        <w:del w:id="144" w:author="Priem, Stefaan" w:date="2013-03-12T12:17:00Z">
          <w:r w:rsidRPr="00CF6DCB" w:rsidDel="00F24F43">
            <w:delText>To assist in the development of lesson plans five levels of competence are used in the Model Courses for VTS personnel. Levels 1 to 4 are used in the Model Course for the basic training of VTS Operators and levels 3 to 5 are used in the Model Course for advancement to VTS Supervisor.</w:delText>
          </w:r>
        </w:del>
        <w:del w:id="145" w:author="Priem, Stefaan" w:date="2013-03-12T12:14:00Z">
          <w:r w:rsidDel="003375C2">
            <w:delText xml:space="preserve"> </w:delText>
          </w:r>
        </w:del>
      </w:ins>
    </w:p>
    <w:p w:rsidR="00B43F4D" w:rsidDel="00F24F43" w:rsidRDefault="00B43F4D" w:rsidP="00B43F4D">
      <w:pPr>
        <w:pStyle w:val="Plattetekst"/>
        <w:rPr>
          <w:ins w:id="146" w:author="Dit brugernavn" w:date="2013-03-11T20:47:00Z"/>
          <w:del w:id="147" w:author="Priem, Stefaan" w:date="2013-03-12T12:17:00Z"/>
        </w:rPr>
      </w:pPr>
    </w:p>
    <w:p w:rsidR="00B43F4D" w:rsidDel="00E90107" w:rsidRDefault="00B43F4D" w:rsidP="00B43F4D">
      <w:pPr>
        <w:pStyle w:val="Plattetekst"/>
        <w:rPr>
          <w:ins w:id="148" w:author="Dit brugernavn" w:date="2013-03-11T20:47:00Z"/>
          <w:del w:id="149" w:author="Priem, Stefaan" w:date="2013-03-12T12:22:00Z"/>
        </w:rPr>
      </w:pPr>
      <w:ins w:id="150" w:author="Dit brugernavn" w:date="2013-03-11T20:47:00Z">
        <w:del w:id="151" w:author="Priem, Stefaan" w:date="2013-03-12T12:22:00Z">
          <w:r w:rsidDel="00E90107">
            <w:delText xml:space="preserve">Each level of competence is defined in terms of the learning outcome, the instructional objectives and the required skills. The recommended level of competence for each subject is indicated in Section 3 – Course Outline of each module. </w:delText>
          </w:r>
        </w:del>
      </w:ins>
    </w:p>
    <w:p w:rsidR="00B43F4D" w:rsidDel="00E90107" w:rsidRDefault="00B43F4D" w:rsidP="00B43F4D">
      <w:pPr>
        <w:pStyle w:val="Plattetekst"/>
        <w:rPr>
          <w:ins w:id="152" w:author="Dit brugernavn" w:date="2013-03-11T20:47:00Z"/>
          <w:del w:id="153" w:author="Priem, Stefaan" w:date="2013-03-12T12:22:00Z"/>
        </w:rPr>
      </w:pPr>
    </w:p>
    <w:p w:rsidR="00B43F4D" w:rsidDel="00E90107" w:rsidRDefault="00B43F4D" w:rsidP="00B43F4D">
      <w:pPr>
        <w:pStyle w:val="Plattetekst"/>
        <w:rPr>
          <w:ins w:id="154" w:author="Dit brugernavn" w:date="2013-03-11T20:47:00Z"/>
          <w:del w:id="155" w:author="Priem, Stefaan" w:date="2013-03-12T12:22:00Z"/>
          <w:kern w:val="28"/>
        </w:rPr>
      </w:pPr>
      <w:ins w:id="156" w:author="Dit brugernavn" w:date="2013-03-11T20:47:00Z">
        <w:del w:id="157" w:author="Priem, Stefaan" w:date="2013-03-12T12:22:00Z">
          <w:r w:rsidDel="00E90107">
            <w:rPr>
              <w:kern w:val="28"/>
            </w:rPr>
            <w:delText xml:space="preserve">Section 3 – Course Outline includes a recommended minimum time that should be allotted to each subject. However, it should be appreciated that these allocations are arbitrary, assuming course participants have met fully all of the entry requirements specified for each subject. The Instructor should therefore review these time assessments during course and lesson plan design and consider the need to reallocate the time required to achieve each specific learning </w:delText>
          </w:r>
          <w:commentRangeStart w:id="158"/>
          <w:r w:rsidDel="00E90107">
            <w:rPr>
              <w:kern w:val="28"/>
            </w:rPr>
            <w:delText>objective</w:delText>
          </w:r>
        </w:del>
      </w:ins>
      <w:commentRangeEnd w:id="158"/>
      <w:r w:rsidR="00E90107">
        <w:rPr>
          <w:rStyle w:val="Verwijzingopmerking"/>
          <w:rFonts w:eastAsia="MS Mincho"/>
          <w:lang w:eastAsia="en-US"/>
        </w:rPr>
        <w:commentReference w:id="158"/>
      </w:r>
      <w:ins w:id="159" w:author="Dit brugernavn" w:date="2013-03-11T20:47:00Z">
        <w:del w:id="160" w:author="Priem, Stefaan" w:date="2013-03-12T12:22:00Z">
          <w:r w:rsidDel="00E90107">
            <w:rPr>
              <w:kern w:val="28"/>
            </w:rPr>
            <w:delText xml:space="preserve">. </w:delText>
          </w:r>
        </w:del>
      </w:ins>
    </w:p>
    <w:p w:rsidR="00B43F4D" w:rsidRDefault="00B43F4D" w:rsidP="00B43F4D">
      <w:pPr>
        <w:pStyle w:val="Plattetekst"/>
        <w:rPr>
          <w:ins w:id="161" w:author="Dit brugernavn" w:date="2013-03-11T20:47:00Z"/>
        </w:rPr>
      </w:pPr>
    </w:p>
    <w:p w:rsidR="007A2173" w:rsidRDefault="00B43F4D" w:rsidP="007A2173">
      <w:pPr>
        <w:pStyle w:val="Plattetekst"/>
        <w:rPr>
          <w:ins w:id="162" w:author="Priem, Stefaan" w:date="2013-03-12T12:37:00Z"/>
        </w:rPr>
      </w:pPr>
      <w:ins w:id="163" w:author="Dit brugernavn" w:date="2013-03-11T20:47:00Z">
        <w:r>
          <w:lastRenderedPageBreak/>
          <w:t>In preparing a teaching scheme and lesson plans, the</w:t>
        </w:r>
      </w:ins>
      <w:ins w:id="164" w:author="Priem, Stefaan" w:date="2013-03-12T12:25:00Z">
        <w:r w:rsidR="00E90107">
          <w:t xml:space="preserve"> VTS</w:t>
        </w:r>
      </w:ins>
      <w:ins w:id="165" w:author="Dit brugernavn" w:date="2013-03-11T20:47:00Z">
        <w:r>
          <w:t xml:space="preserve"> Instructor is free to use any teaching method or combination of methods that will ensure that the participants can meet the stated objectives. However, it is essential that the participants attain all objectives set out in each syllabus.</w:t>
        </w:r>
      </w:ins>
      <w:ins w:id="166" w:author="Priem, Stefaan" w:date="2013-03-12T12:37:00Z">
        <w:r w:rsidR="007A2173">
          <w:br/>
        </w:r>
        <w:r w:rsidR="007A2173">
          <w:br/>
          <w:t>Lesson plans should contain references to Standard Operating Procedures,</w:t>
        </w:r>
        <w:r w:rsidR="007A2173">
          <w:rPr>
            <w:color w:val="0000FF"/>
          </w:rPr>
          <w:t xml:space="preserve"> </w:t>
        </w:r>
        <w:r w:rsidR="007A2173">
          <w:t>textbooks, teaching materials, teaching aids and student material that will be required during the presentation of the course (as per Model Course V-103/1 and V-103/2).</w:t>
        </w:r>
      </w:ins>
    </w:p>
    <w:p w:rsidR="00B43F4D" w:rsidRPr="00D431CE" w:rsidDel="00EC0C0B" w:rsidRDefault="00B43F4D">
      <w:pPr>
        <w:rPr>
          <w:ins w:id="167" w:author="Dit brugernavn" w:date="2013-03-11T20:47:00Z"/>
          <w:del w:id="168" w:author="Priem, Stefaan" w:date="2013-03-12T12:25:00Z"/>
        </w:rPr>
        <w:pPrChange w:id="169" w:author="Dit brugernavn" w:date="2013-03-12T13:12:00Z">
          <w:pPr>
            <w:pStyle w:val="Plattetekst"/>
          </w:pPr>
        </w:pPrChange>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35"/>
        <w:gridCol w:w="3402"/>
        <w:gridCol w:w="3827"/>
      </w:tblGrid>
      <w:tr w:rsidR="00B43F4D" w:rsidDel="00EC0C0B" w:rsidTr="00293C02">
        <w:trPr>
          <w:ins w:id="170" w:author="Dit brugernavn" w:date="2013-03-11T20:47:00Z"/>
          <w:del w:id="171" w:author="Priem, Stefaan" w:date="2013-03-12T12:25:00Z"/>
        </w:trPr>
        <w:tc>
          <w:tcPr>
            <w:tcW w:w="2235" w:type="dxa"/>
          </w:tcPr>
          <w:p w:rsidR="00B43F4D" w:rsidDel="00EC0C0B" w:rsidRDefault="00B43F4D" w:rsidP="00293C02">
            <w:pPr>
              <w:pStyle w:val="Plattetekst"/>
              <w:rPr>
                <w:ins w:id="172" w:author="Dit brugernavn" w:date="2013-03-11T20:47:00Z"/>
                <w:del w:id="173" w:author="Priem, Stefaan" w:date="2013-03-12T12:25:00Z"/>
                <w:b/>
                <w:sz w:val="24"/>
              </w:rPr>
            </w:pPr>
            <w:ins w:id="174" w:author="Dit brugernavn" w:date="2013-03-11T20:47:00Z">
              <w:del w:id="175" w:author="Priem, Stefaan" w:date="2013-03-12T12:25:00Z">
                <w:r w:rsidDel="00EC0C0B">
                  <w:rPr>
                    <w:b/>
                    <w:sz w:val="24"/>
                  </w:rPr>
                  <w:delText>Learning Outcome</w:delText>
                </w:r>
              </w:del>
            </w:ins>
          </w:p>
        </w:tc>
        <w:tc>
          <w:tcPr>
            <w:tcW w:w="3402" w:type="dxa"/>
          </w:tcPr>
          <w:p w:rsidR="00B43F4D" w:rsidDel="00EC0C0B" w:rsidRDefault="00B43F4D" w:rsidP="00293C02">
            <w:pPr>
              <w:pStyle w:val="Plattetekst"/>
              <w:rPr>
                <w:ins w:id="176" w:author="Dit brugernavn" w:date="2013-03-11T20:47:00Z"/>
                <w:del w:id="177" w:author="Priem, Stefaan" w:date="2013-03-12T12:25:00Z"/>
                <w:b/>
                <w:sz w:val="24"/>
              </w:rPr>
            </w:pPr>
            <w:ins w:id="178" w:author="Dit brugernavn" w:date="2013-03-11T20:47:00Z">
              <w:del w:id="179" w:author="Priem, Stefaan" w:date="2013-03-12T12:25:00Z">
                <w:r w:rsidDel="00EC0C0B">
                  <w:rPr>
                    <w:b/>
                    <w:sz w:val="24"/>
                  </w:rPr>
                  <w:delText>Instructional Objectives</w:delText>
                </w:r>
              </w:del>
            </w:ins>
          </w:p>
        </w:tc>
        <w:tc>
          <w:tcPr>
            <w:tcW w:w="3827" w:type="dxa"/>
          </w:tcPr>
          <w:p w:rsidR="00B43F4D" w:rsidDel="00EC0C0B" w:rsidRDefault="00B43F4D" w:rsidP="00293C02">
            <w:pPr>
              <w:pStyle w:val="Plattetekst"/>
              <w:rPr>
                <w:ins w:id="180" w:author="Dit brugernavn" w:date="2013-03-11T20:47:00Z"/>
                <w:del w:id="181" w:author="Priem, Stefaan" w:date="2013-03-12T12:25:00Z"/>
                <w:b/>
                <w:sz w:val="24"/>
              </w:rPr>
            </w:pPr>
            <w:ins w:id="182" w:author="Dit brugernavn" w:date="2013-03-11T20:47:00Z">
              <w:del w:id="183" w:author="Priem, Stefaan" w:date="2013-03-12T12:25:00Z">
                <w:r w:rsidDel="00EC0C0B">
                  <w:rPr>
                    <w:b/>
                    <w:sz w:val="24"/>
                  </w:rPr>
                  <w:delText>Skill</w:delText>
                </w:r>
              </w:del>
            </w:ins>
          </w:p>
        </w:tc>
      </w:tr>
      <w:tr w:rsidR="00B43F4D" w:rsidDel="00EC0C0B" w:rsidTr="00293C02">
        <w:trPr>
          <w:ins w:id="184" w:author="Dit brugernavn" w:date="2013-03-11T20:47:00Z"/>
          <w:del w:id="185" w:author="Priem, Stefaan" w:date="2013-03-12T12:25:00Z"/>
        </w:trPr>
        <w:tc>
          <w:tcPr>
            <w:tcW w:w="2235" w:type="dxa"/>
          </w:tcPr>
          <w:p w:rsidR="00B43F4D" w:rsidDel="00EC0C0B" w:rsidRDefault="00B43F4D" w:rsidP="00293C02">
            <w:pPr>
              <w:pStyle w:val="Plattetekst"/>
              <w:rPr>
                <w:ins w:id="186" w:author="Dit brugernavn" w:date="2013-03-11T20:47:00Z"/>
                <w:del w:id="187" w:author="Priem, Stefaan" w:date="2013-03-12T12:25:00Z"/>
                <w:b/>
                <w:u w:val="single"/>
              </w:rPr>
            </w:pPr>
            <w:ins w:id="188" w:author="Dit brugernavn" w:date="2013-03-11T20:47:00Z">
              <w:del w:id="189" w:author="Priem, Stefaan" w:date="2013-03-12T12:25:00Z">
                <w:r w:rsidDel="00EC0C0B">
                  <w:rPr>
                    <w:b/>
                    <w:u w:val="single"/>
                  </w:rPr>
                  <w:delText>Level 1</w:delText>
                </w:r>
              </w:del>
            </w:ins>
          </w:p>
          <w:p w:rsidR="00B43F4D" w:rsidDel="00EC0C0B" w:rsidRDefault="00B43F4D" w:rsidP="00293C02">
            <w:pPr>
              <w:pStyle w:val="Plattetekst"/>
              <w:rPr>
                <w:ins w:id="190" w:author="Dit brugernavn" w:date="2013-03-11T20:47:00Z"/>
                <w:del w:id="191" w:author="Priem, Stefaan" w:date="2013-03-12T12:25:00Z"/>
                <w:sz w:val="20"/>
              </w:rPr>
            </w:pPr>
            <w:ins w:id="192" w:author="Dit brugernavn" w:date="2013-03-11T20:47:00Z">
              <w:del w:id="193" w:author="Priem, Stefaan" w:date="2013-03-12T12:25:00Z">
                <w:r w:rsidDel="00EC0C0B">
                  <w:rPr>
                    <w:sz w:val="20"/>
                  </w:rPr>
                  <w:delText>Work of a routine and predictable nature generally requiring supervision</w:delText>
                </w:r>
              </w:del>
            </w:ins>
          </w:p>
        </w:tc>
        <w:tc>
          <w:tcPr>
            <w:tcW w:w="3402" w:type="dxa"/>
          </w:tcPr>
          <w:p w:rsidR="00B43F4D" w:rsidDel="00EC0C0B" w:rsidRDefault="00B43F4D" w:rsidP="00293C02">
            <w:pPr>
              <w:pStyle w:val="Plattetekst"/>
              <w:rPr>
                <w:ins w:id="194" w:author="Dit brugernavn" w:date="2013-03-11T20:47:00Z"/>
                <w:del w:id="195" w:author="Priem, Stefaan" w:date="2013-03-12T12:25:00Z"/>
                <w:b/>
                <w:sz w:val="20"/>
              </w:rPr>
            </w:pPr>
            <w:ins w:id="196" w:author="Dit brugernavn" w:date="2013-03-11T20:47:00Z">
              <w:del w:id="197" w:author="Priem, Stefaan" w:date="2013-03-12T12:25:00Z">
                <w:r w:rsidDel="00EC0C0B">
                  <w:rPr>
                    <w:b/>
                    <w:sz w:val="20"/>
                    <w:u w:val="single"/>
                  </w:rPr>
                  <w:delText>Comprehension</w:delText>
                </w:r>
              </w:del>
            </w:ins>
          </w:p>
          <w:p w:rsidR="00B43F4D" w:rsidDel="00EC0C0B" w:rsidRDefault="00B43F4D" w:rsidP="00293C02">
            <w:pPr>
              <w:pStyle w:val="Plattetekst"/>
              <w:rPr>
                <w:ins w:id="198" w:author="Dit brugernavn" w:date="2013-03-11T20:47:00Z"/>
                <w:del w:id="199" w:author="Priem, Stefaan" w:date="2013-03-12T12:25:00Z"/>
                <w:sz w:val="20"/>
              </w:rPr>
            </w:pPr>
            <w:ins w:id="200" w:author="Dit brugernavn" w:date="2013-03-11T20:47:00Z">
              <w:del w:id="201" w:author="Priem, Stefaan" w:date="2013-03-12T12:25:00Z">
                <w:r w:rsidDel="00EC0C0B">
                  <w:rPr>
                    <w:sz w:val="20"/>
                  </w:rPr>
                  <w:delText>Understands facts and principles; interprets verbal/written material; interprets charts, graphs and illustrations; estimates future consequences implied in data; justifies methods and procedures</w:delText>
                </w:r>
              </w:del>
            </w:ins>
          </w:p>
        </w:tc>
        <w:tc>
          <w:tcPr>
            <w:tcW w:w="3827" w:type="dxa"/>
          </w:tcPr>
          <w:p w:rsidR="00B43F4D" w:rsidDel="00EC0C0B" w:rsidRDefault="00B43F4D" w:rsidP="00293C02">
            <w:pPr>
              <w:pStyle w:val="Plattetekst"/>
              <w:rPr>
                <w:ins w:id="202" w:author="Dit brugernavn" w:date="2013-03-11T20:47:00Z"/>
                <w:del w:id="203" w:author="Priem, Stefaan" w:date="2013-03-12T12:25:00Z"/>
                <w:b/>
                <w:sz w:val="20"/>
              </w:rPr>
            </w:pPr>
            <w:ins w:id="204" w:author="Dit brugernavn" w:date="2013-03-11T20:47:00Z">
              <w:del w:id="205" w:author="Priem, Stefaan" w:date="2013-03-12T12:25:00Z">
                <w:r w:rsidDel="00EC0C0B">
                  <w:rPr>
                    <w:b/>
                    <w:sz w:val="20"/>
                    <w:u w:val="single"/>
                  </w:rPr>
                  <w:delText>Guided response</w:delText>
                </w:r>
              </w:del>
            </w:ins>
          </w:p>
          <w:p w:rsidR="00B43F4D" w:rsidDel="00EC0C0B" w:rsidRDefault="00B43F4D" w:rsidP="00293C02">
            <w:pPr>
              <w:pStyle w:val="Plattetekst"/>
              <w:rPr>
                <w:ins w:id="206" w:author="Dit brugernavn" w:date="2013-03-11T20:47:00Z"/>
                <w:del w:id="207" w:author="Priem, Stefaan" w:date="2013-03-12T12:25:00Z"/>
                <w:sz w:val="20"/>
              </w:rPr>
            </w:pPr>
            <w:ins w:id="208" w:author="Dit brugernavn" w:date="2013-03-11T20:47:00Z">
              <w:del w:id="209" w:author="Priem, Stefaan" w:date="2013-03-12T12:25:00Z">
                <w:r w:rsidDel="00EC0C0B">
                  <w:rPr>
                    <w:sz w:val="20"/>
                  </w:rPr>
                  <w:delText>The early stages in learning a complex skill and includes imitation by repeating an action demonstrated by the Instructor and using a multi-response approach (trial and error method) to identify an appropriate response.</w:delText>
                </w:r>
              </w:del>
            </w:ins>
          </w:p>
        </w:tc>
      </w:tr>
      <w:tr w:rsidR="00B43F4D" w:rsidDel="00EC0C0B" w:rsidTr="00293C02">
        <w:trPr>
          <w:ins w:id="210" w:author="Dit brugernavn" w:date="2013-03-11T20:47:00Z"/>
          <w:del w:id="211" w:author="Priem, Stefaan" w:date="2013-03-12T12:25:00Z"/>
        </w:trPr>
        <w:tc>
          <w:tcPr>
            <w:tcW w:w="2235" w:type="dxa"/>
          </w:tcPr>
          <w:p w:rsidR="00B43F4D" w:rsidDel="00EC0C0B" w:rsidRDefault="00B43F4D" w:rsidP="00293C02">
            <w:pPr>
              <w:pStyle w:val="Plattetekst"/>
              <w:rPr>
                <w:ins w:id="212" w:author="Dit brugernavn" w:date="2013-03-11T20:47:00Z"/>
                <w:del w:id="213" w:author="Priem, Stefaan" w:date="2013-03-12T12:25:00Z"/>
                <w:b/>
                <w:sz w:val="24"/>
                <w:u w:val="single"/>
              </w:rPr>
            </w:pPr>
            <w:ins w:id="214" w:author="Dit brugernavn" w:date="2013-03-11T20:47:00Z">
              <w:del w:id="215" w:author="Priem, Stefaan" w:date="2013-03-12T12:25:00Z">
                <w:r w:rsidDel="00EC0C0B">
                  <w:rPr>
                    <w:b/>
                    <w:sz w:val="24"/>
                    <w:u w:val="single"/>
                  </w:rPr>
                  <w:delText>Level 2</w:delText>
                </w:r>
              </w:del>
            </w:ins>
          </w:p>
          <w:p w:rsidR="00B43F4D" w:rsidDel="00EC0C0B" w:rsidRDefault="00B43F4D" w:rsidP="00293C02">
            <w:pPr>
              <w:pStyle w:val="Plattetekst"/>
              <w:rPr>
                <w:ins w:id="216" w:author="Dit brugernavn" w:date="2013-03-11T20:47:00Z"/>
                <w:del w:id="217" w:author="Priem, Stefaan" w:date="2013-03-12T12:25:00Z"/>
                <w:sz w:val="20"/>
              </w:rPr>
            </w:pPr>
            <w:ins w:id="218" w:author="Dit brugernavn" w:date="2013-03-11T20:47:00Z">
              <w:del w:id="219" w:author="Priem, Stefaan" w:date="2013-03-12T12:25:00Z">
                <w:r w:rsidDel="00EC0C0B">
                  <w:rPr>
                    <w:sz w:val="20"/>
                  </w:rPr>
                  <w:delText>More demanding range of work involving greater individual responsibility. Some complex/non-routine activities</w:delText>
                </w:r>
              </w:del>
            </w:ins>
          </w:p>
          <w:p w:rsidR="00B43F4D" w:rsidDel="00EC0C0B" w:rsidRDefault="00B43F4D" w:rsidP="00293C02">
            <w:pPr>
              <w:pStyle w:val="Plattetekst"/>
              <w:rPr>
                <w:ins w:id="220" w:author="Dit brugernavn" w:date="2013-03-11T20:47:00Z"/>
                <w:del w:id="221" w:author="Priem, Stefaan" w:date="2013-03-12T12:25:00Z"/>
                <w:sz w:val="20"/>
                <w:u w:val="single"/>
              </w:rPr>
            </w:pPr>
          </w:p>
        </w:tc>
        <w:tc>
          <w:tcPr>
            <w:tcW w:w="3402" w:type="dxa"/>
          </w:tcPr>
          <w:p w:rsidR="00B43F4D" w:rsidDel="00EC0C0B" w:rsidRDefault="00B43F4D" w:rsidP="00293C02">
            <w:pPr>
              <w:pStyle w:val="Plattetekst"/>
              <w:rPr>
                <w:ins w:id="222" w:author="Dit brugernavn" w:date="2013-03-11T20:47:00Z"/>
                <w:del w:id="223" w:author="Priem, Stefaan" w:date="2013-03-12T12:25:00Z"/>
                <w:b/>
                <w:sz w:val="20"/>
              </w:rPr>
            </w:pPr>
            <w:ins w:id="224" w:author="Dit brugernavn" w:date="2013-03-11T20:47:00Z">
              <w:del w:id="225" w:author="Priem, Stefaan" w:date="2013-03-12T12:25:00Z">
                <w:r w:rsidDel="00EC0C0B">
                  <w:rPr>
                    <w:b/>
                    <w:sz w:val="20"/>
                    <w:u w:val="single"/>
                  </w:rPr>
                  <w:delText>Application</w:delText>
                </w:r>
              </w:del>
            </w:ins>
          </w:p>
          <w:p w:rsidR="00B43F4D" w:rsidDel="00EC0C0B" w:rsidRDefault="00B43F4D" w:rsidP="00293C02">
            <w:pPr>
              <w:pStyle w:val="Plattetekst"/>
              <w:rPr>
                <w:ins w:id="226" w:author="Dit brugernavn" w:date="2013-03-11T20:47:00Z"/>
                <w:del w:id="227" w:author="Priem, Stefaan" w:date="2013-03-12T12:25:00Z"/>
                <w:sz w:val="20"/>
              </w:rPr>
            </w:pPr>
            <w:ins w:id="228" w:author="Dit brugernavn" w:date="2013-03-11T20:47:00Z">
              <w:del w:id="229" w:author="Priem, Stefaan" w:date="2013-03-12T12:25:00Z">
                <w:r w:rsidDel="00EC0C0B">
                  <w:rPr>
                    <w:sz w:val="20"/>
                  </w:rPr>
                  <w:delText>Applies concepts and principles to new situations; applies laws and theories to practical situations; demonstrates correct usage of methods or procedures.</w:delText>
                </w:r>
              </w:del>
            </w:ins>
          </w:p>
        </w:tc>
        <w:tc>
          <w:tcPr>
            <w:tcW w:w="3827" w:type="dxa"/>
          </w:tcPr>
          <w:p w:rsidR="00B43F4D" w:rsidDel="00EC0C0B" w:rsidRDefault="00B43F4D" w:rsidP="00293C02">
            <w:pPr>
              <w:pStyle w:val="Plattetekst"/>
              <w:rPr>
                <w:ins w:id="230" w:author="Dit brugernavn" w:date="2013-03-11T20:47:00Z"/>
                <w:del w:id="231" w:author="Priem, Stefaan" w:date="2013-03-12T12:25:00Z"/>
                <w:b/>
                <w:sz w:val="20"/>
              </w:rPr>
            </w:pPr>
            <w:ins w:id="232" w:author="Dit brugernavn" w:date="2013-03-11T20:47:00Z">
              <w:del w:id="233" w:author="Priem, Stefaan" w:date="2013-03-12T12:25:00Z">
                <w:r w:rsidDel="00EC0C0B">
                  <w:rPr>
                    <w:b/>
                    <w:sz w:val="20"/>
                    <w:u w:val="single"/>
                  </w:rPr>
                  <w:delText>Autonomous response</w:delText>
                </w:r>
              </w:del>
            </w:ins>
          </w:p>
          <w:p w:rsidR="00B43F4D" w:rsidDel="00EC0C0B" w:rsidRDefault="00B43F4D" w:rsidP="00293C02">
            <w:pPr>
              <w:pStyle w:val="Plattetekst"/>
              <w:rPr>
                <w:ins w:id="234" w:author="Dit brugernavn" w:date="2013-03-11T20:47:00Z"/>
                <w:del w:id="235" w:author="Priem, Stefaan" w:date="2013-03-12T12:25:00Z"/>
                <w:sz w:val="20"/>
              </w:rPr>
            </w:pPr>
            <w:ins w:id="236" w:author="Dit brugernavn" w:date="2013-03-11T20:47:00Z">
              <w:del w:id="237" w:author="Priem, Stefaan" w:date="2013-03-12T12:25:00Z">
                <w:r w:rsidDel="00EC0C0B">
                  <w:rPr>
                    <w:sz w:val="20"/>
                  </w:rPr>
                  <w:delText>The learned responses have become habitual and the movement is performed with confidence and proficiency.</w:delText>
                </w:r>
              </w:del>
            </w:ins>
          </w:p>
        </w:tc>
      </w:tr>
      <w:tr w:rsidR="00B43F4D" w:rsidDel="00EC0C0B" w:rsidTr="00293C02">
        <w:trPr>
          <w:trHeight w:val="355"/>
          <w:ins w:id="238" w:author="Dit brugernavn" w:date="2013-03-11T20:47:00Z"/>
          <w:del w:id="239" w:author="Priem, Stefaan" w:date="2013-03-12T12:25:00Z"/>
        </w:trPr>
        <w:tc>
          <w:tcPr>
            <w:tcW w:w="2235" w:type="dxa"/>
          </w:tcPr>
          <w:p w:rsidR="00B43F4D" w:rsidDel="00EC0C0B" w:rsidRDefault="00B43F4D" w:rsidP="00293C02">
            <w:pPr>
              <w:pStyle w:val="Plattetekst"/>
              <w:rPr>
                <w:ins w:id="240" w:author="Dit brugernavn" w:date="2013-03-11T20:47:00Z"/>
                <w:del w:id="241" w:author="Priem, Stefaan" w:date="2013-03-12T12:25:00Z"/>
                <w:b/>
                <w:sz w:val="24"/>
                <w:u w:val="single"/>
              </w:rPr>
            </w:pPr>
            <w:ins w:id="242" w:author="Dit brugernavn" w:date="2013-03-11T20:47:00Z">
              <w:del w:id="243" w:author="Priem, Stefaan" w:date="2013-03-12T12:25:00Z">
                <w:r w:rsidDel="00EC0C0B">
                  <w:rPr>
                    <w:b/>
                    <w:sz w:val="24"/>
                    <w:u w:val="single"/>
                  </w:rPr>
                  <w:delText>Level 3</w:delText>
                </w:r>
              </w:del>
            </w:ins>
          </w:p>
          <w:p w:rsidR="00B43F4D" w:rsidDel="00EC0C0B" w:rsidRDefault="00B43F4D" w:rsidP="00293C02">
            <w:pPr>
              <w:pStyle w:val="Plattetekst"/>
              <w:rPr>
                <w:ins w:id="244" w:author="Dit brugernavn" w:date="2013-03-11T20:47:00Z"/>
                <w:del w:id="245" w:author="Priem, Stefaan" w:date="2013-03-12T12:25:00Z"/>
                <w:sz w:val="20"/>
              </w:rPr>
            </w:pPr>
            <w:ins w:id="246" w:author="Dit brugernavn" w:date="2013-03-11T20:47:00Z">
              <w:del w:id="247" w:author="Priem, Stefaan" w:date="2013-03-12T12:25:00Z">
                <w:r w:rsidDel="00EC0C0B">
                  <w:rPr>
                    <w:sz w:val="20"/>
                  </w:rPr>
                  <w:delText>Skilled work involving a broad range of work activities. Mostly complex and non-routine</w:delText>
                </w:r>
              </w:del>
            </w:ins>
          </w:p>
        </w:tc>
        <w:tc>
          <w:tcPr>
            <w:tcW w:w="3402" w:type="dxa"/>
          </w:tcPr>
          <w:p w:rsidR="00B43F4D" w:rsidDel="00EC0C0B" w:rsidRDefault="00B43F4D" w:rsidP="00293C02">
            <w:pPr>
              <w:pStyle w:val="Plattetekst"/>
              <w:rPr>
                <w:ins w:id="248" w:author="Dit brugernavn" w:date="2013-03-11T20:47:00Z"/>
                <w:del w:id="249" w:author="Priem, Stefaan" w:date="2013-03-12T12:25:00Z"/>
                <w:b/>
                <w:sz w:val="20"/>
              </w:rPr>
            </w:pPr>
            <w:ins w:id="250" w:author="Dit brugernavn" w:date="2013-03-11T20:47:00Z">
              <w:del w:id="251" w:author="Priem, Stefaan" w:date="2013-03-12T12:25:00Z">
                <w:r w:rsidDel="00EC0C0B">
                  <w:rPr>
                    <w:b/>
                    <w:sz w:val="20"/>
                    <w:u w:val="single"/>
                  </w:rPr>
                  <w:delText>Analysis</w:delText>
                </w:r>
              </w:del>
            </w:ins>
          </w:p>
          <w:p w:rsidR="00B43F4D" w:rsidDel="00EC0C0B" w:rsidRDefault="00B43F4D" w:rsidP="00293C02">
            <w:pPr>
              <w:pStyle w:val="Plattetekst"/>
              <w:rPr>
                <w:ins w:id="252" w:author="Dit brugernavn" w:date="2013-03-11T20:47:00Z"/>
                <w:del w:id="253" w:author="Priem, Stefaan" w:date="2013-03-12T12:25:00Z"/>
                <w:sz w:val="20"/>
              </w:rPr>
            </w:pPr>
            <w:ins w:id="254" w:author="Dit brugernavn" w:date="2013-03-11T20:47:00Z">
              <w:del w:id="255" w:author="Priem, Stefaan" w:date="2013-03-12T12:25:00Z">
                <w:r w:rsidDel="00EC0C0B">
                  <w:rPr>
                    <w:sz w:val="20"/>
                  </w:rPr>
                  <w:delText>Recognises un-stated assumptions; recognises logical inconsistencies in reasoning; distinguishes between facts and inferences; evaluates the relevancy of data; analyses the organisational structure of work.</w:delText>
                </w:r>
              </w:del>
            </w:ins>
          </w:p>
        </w:tc>
        <w:tc>
          <w:tcPr>
            <w:tcW w:w="3827" w:type="dxa"/>
            <w:tcBorders>
              <w:bottom w:val="nil"/>
            </w:tcBorders>
          </w:tcPr>
          <w:p w:rsidR="00B43F4D" w:rsidDel="00EC0C0B" w:rsidRDefault="00B43F4D" w:rsidP="00293C02">
            <w:pPr>
              <w:pStyle w:val="Plattetekst"/>
              <w:rPr>
                <w:ins w:id="256" w:author="Dit brugernavn" w:date="2013-03-11T20:47:00Z"/>
                <w:del w:id="257" w:author="Priem, Stefaan" w:date="2013-03-12T12:25:00Z"/>
                <w:sz w:val="20"/>
              </w:rPr>
            </w:pPr>
            <w:ins w:id="258" w:author="Dit brugernavn" w:date="2013-03-11T20:47:00Z">
              <w:del w:id="259" w:author="Priem, Stefaan" w:date="2013-03-12T12:25:00Z">
                <w:r w:rsidDel="00EC0C0B">
                  <w:rPr>
                    <w:b/>
                    <w:sz w:val="20"/>
                    <w:u w:val="single"/>
                  </w:rPr>
                  <w:delText>Complex overt response</w:delText>
                </w:r>
              </w:del>
            </w:ins>
          </w:p>
          <w:p w:rsidR="00B43F4D" w:rsidDel="00EC0C0B" w:rsidRDefault="00B43F4D" w:rsidP="00293C02">
            <w:pPr>
              <w:pStyle w:val="Plattetekst"/>
              <w:rPr>
                <w:ins w:id="260" w:author="Dit brugernavn" w:date="2013-03-11T20:47:00Z"/>
                <w:del w:id="261" w:author="Priem, Stefaan" w:date="2013-03-12T12:25:00Z"/>
                <w:sz w:val="20"/>
              </w:rPr>
            </w:pPr>
            <w:ins w:id="262" w:author="Dit brugernavn" w:date="2013-03-11T20:47:00Z">
              <w:del w:id="263" w:author="Priem, Stefaan" w:date="2013-03-12T12:25:00Z">
                <w:r w:rsidDel="00EC0C0B">
                  <w:rPr>
                    <w:sz w:val="20"/>
                  </w:rPr>
                  <w:delText>The skilful performance of acts that involve complex movement patterns. Proficiency is demonstrated by quick, smooth, accurate performance. The accomplishment of acts at this level includes a highly co-ordinated automatic performance</w:delText>
                </w:r>
              </w:del>
            </w:ins>
          </w:p>
          <w:p w:rsidR="00B43F4D" w:rsidDel="00EC0C0B" w:rsidRDefault="00B43F4D" w:rsidP="00293C02">
            <w:pPr>
              <w:pStyle w:val="Plattetekst"/>
              <w:rPr>
                <w:ins w:id="264" w:author="Dit brugernavn" w:date="2013-03-11T20:47:00Z"/>
                <w:del w:id="265" w:author="Priem, Stefaan" w:date="2013-03-12T12:25:00Z"/>
                <w:sz w:val="20"/>
              </w:rPr>
            </w:pPr>
          </w:p>
        </w:tc>
      </w:tr>
      <w:tr w:rsidR="00B43F4D" w:rsidDel="00EC0C0B" w:rsidTr="00293C02">
        <w:trPr>
          <w:trHeight w:val="355"/>
          <w:ins w:id="266" w:author="Dit brugernavn" w:date="2013-03-11T20:47:00Z"/>
          <w:del w:id="267" w:author="Priem, Stefaan" w:date="2013-03-12T12:25:00Z"/>
        </w:trPr>
        <w:tc>
          <w:tcPr>
            <w:tcW w:w="2235" w:type="dxa"/>
            <w:tcBorders>
              <w:bottom w:val="nil"/>
            </w:tcBorders>
          </w:tcPr>
          <w:p w:rsidR="00B43F4D" w:rsidDel="00EC0C0B" w:rsidRDefault="00B43F4D" w:rsidP="00293C02">
            <w:pPr>
              <w:pStyle w:val="Plattetekst"/>
              <w:rPr>
                <w:ins w:id="268" w:author="Dit brugernavn" w:date="2013-03-11T20:47:00Z"/>
                <w:del w:id="269" w:author="Priem, Stefaan" w:date="2013-03-12T12:25:00Z"/>
                <w:b/>
                <w:sz w:val="24"/>
                <w:u w:val="single"/>
              </w:rPr>
            </w:pPr>
            <w:ins w:id="270" w:author="Dit brugernavn" w:date="2013-03-11T20:47:00Z">
              <w:del w:id="271" w:author="Priem, Stefaan" w:date="2013-03-12T12:25:00Z">
                <w:r w:rsidDel="00EC0C0B">
                  <w:rPr>
                    <w:b/>
                    <w:sz w:val="24"/>
                    <w:u w:val="single"/>
                  </w:rPr>
                  <w:delText>Level 4</w:delText>
                </w:r>
              </w:del>
            </w:ins>
          </w:p>
          <w:p w:rsidR="00B43F4D" w:rsidDel="00EC0C0B" w:rsidRDefault="00B43F4D" w:rsidP="00293C02">
            <w:pPr>
              <w:pStyle w:val="Plattetekst"/>
              <w:rPr>
                <w:ins w:id="272" w:author="Dit brugernavn" w:date="2013-03-11T20:47:00Z"/>
                <w:del w:id="273" w:author="Priem, Stefaan" w:date="2013-03-12T12:25:00Z"/>
                <w:sz w:val="20"/>
              </w:rPr>
            </w:pPr>
            <w:ins w:id="274" w:author="Dit brugernavn" w:date="2013-03-11T20:47:00Z">
              <w:del w:id="275" w:author="Priem, Stefaan" w:date="2013-03-12T12:25:00Z">
                <w:r w:rsidDel="00EC0C0B">
                  <w:rPr>
                    <w:sz w:val="20"/>
                  </w:rPr>
                  <w:delText>Work that is often complex, technical and professional with a substantial degree of personal responsibility and autonomy</w:delText>
                </w:r>
              </w:del>
            </w:ins>
          </w:p>
          <w:p w:rsidR="00B43F4D" w:rsidDel="00EC0C0B" w:rsidRDefault="00B43F4D" w:rsidP="00293C02">
            <w:pPr>
              <w:pStyle w:val="Plattetekst"/>
              <w:rPr>
                <w:ins w:id="276" w:author="Dit brugernavn" w:date="2013-03-11T20:47:00Z"/>
                <w:del w:id="277" w:author="Priem, Stefaan" w:date="2013-03-12T12:25:00Z"/>
                <w:sz w:val="20"/>
              </w:rPr>
            </w:pPr>
          </w:p>
        </w:tc>
        <w:tc>
          <w:tcPr>
            <w:tcW w:w="3402" w:type="dxa"/>
            <w:tcBorders>
              <w:bottom w:val="nil"/>
            </w:tcBorders>
          </w:tcPr>
          <w:p w:rsidR="00B43F4D" w:rsidDel="00EC0C0B" w:rsidRDefault="00B43F4D" w:rsidP="00293C02">
            <w:pPr>
              <w:pStyle w:val="Plattetekst"/>
              <w:rPr>
                <w:ins w:id="278" w:author="Dit brugernavn" w:date="2013-03-11T20:47:00Z"/>
                <w:del w:id="279" w:author="Priem, Stefaan" w:date="2013-03-12T12:25:00Z"/>
                <w:b/>
                <w:sz w:val="20"/>
              </w:rPr>
            </w:pPr>
            <w:ins w:id="280" w:author="Dit brugernavn" w:date="2013-03-11T20:47:00Z">
              <w:del w:id="281" w:author="Priem, Stefaan" w:date="2013-03-12T12:25:00Z">
                <w:r w:rsidDel="00EC0C0B">
                  <w:rPr>
                    <w:b/>
                    <w:sz w:val="20"/>
                    <w:u w:val="single"/>
                  </w:rPr>
                  <w:delText>Synthesis</w:delText>
                </w:r>
              </w:del>
            </w:ins>
          </w:p>
          <w:p w:rsidR="00B43F4D" w:rsidDel="00EC0C0B" w:rsidRDefault="00B43F4D" w:rsidP="00293C02">
            <w:pPr>
              <w:pStyle w:val="Plattetekst"/>
              <w:rPr>
                <w:ins w:id="282" w:author="Dit brugernavn" w:date="2013-03-11T20:47:00Z"/>
                <w:del w:id="283" w:author="Priem, Stefaan" w:date="2013-03-12T12:25:00Z"/>
              </w:rPr>
            </w:pPr>
            <w:ins w:id="284" w:author="Dit brugernavn" w:date="2013-03-11T20:47:00Z">
              <w:del w:id="285" w:author="Priem, Stefaan" w:date="2013-03-12T12:25:00Z">
                <w:r w:rsidDel="00EC0C0B">
                  <w:delText>Integrates learning from different areas into a plan for solving a problem; formulates a new scheme for classifying objects or events.</w:delText>
                </w:r>
              </w:del>
            </w:ins>
          </w:p>
          <w:p w:rsidR="00B43F4D" w:rsidDel="00EC0C0B" w:rsidRDefault="00B43F4D" w:rsidP="00293C02">
            <w:pPr>
              <w:pStyle w:val="Plattetekst"/>
              <w:rPr>
                <w:ins w:id="286" w:author="Dit brugernavn" w:date="2013-03-11T20:47:00Z"/>
                <w:del w:id="287" w:author="Priem, Stefaan" w:date="2013-03-12T12:25:00Z"/>
                <w:sz w:val="20"/>
              </w:rPr>
            </w:pPr>
          </w:p>
        </w:tc>
        <w:tc>
          <w:tcPr>
            <w:tcW w:w="3827" w:type="dxa"/>
            <w:tcBorders>
              <w:bottom w:val="nil"/>
            </w:tcBorders>
          </w:tcPr>
          <w:p w:rsidR="00B43F4D" w:rsidDel="00EC0C0B" w:rsidRDefault="00B43F4D" w:rsidP="00293C02">
            <w:pPr>
              <w:pStyle w:val="Plattetekst"/>
              <w:rPr>
                <w:ins w:id="288" w:author="Dit brugernavn" w:date="2013-03-11T20:47:00Z"/>
                <w:del w:id="289" w:author="Priem, Stefaan" w:date="2013-03-12T12:25:00Z"/>
                <w:b/>
              </w:rPr>
            </w:pPr>
            <w:ins w:id="290" w:author="Dit brugernavn" w:date="2013-03-11T20:47:00Z">
              <w:del w:id="291" w:author="Priem, Stefaan" w:date="2013-03-12T12:25:00Z">
                <w:r w:rsidDel="00EC0C0B">
                  <w:rPr>
                    <w:b/>
                    <w:u w:val="single"/>
                  </w:rPr>
                  <w:delText>Adaptation</w:delText>
                </w:r>
              </w:del>
            </w:ins>
          </w:p>
          <w:p w:rsidR="00B43F4D" w:rsidDel="00EC0C0B" w:rsidRDefault="00B43F4D" w:rsidP="00293C02">
            <w:pPr>
              <w:pStyle w:val="Plattetekst"/>
              <w:rPr>
                <w:ins w:id="292" w:author="Dit brugernavn" w:date="2013-03-11T20:47:00Z"/>
                <w:del w:id="293" w:author="Priem, Stefaan" w:date="2013-03-12T12:25:00Z"/>
              </w:rPr>
            </w:pPr>
            <w:ins w:id="294" w:author="Dit brugernavn" w:date="2013-03-11T20:47:00Z">
              <w:del w:id="295" w:author="Priem, Stefaan" w:date="2013-03-12T12:25:00Z">
                <w:r w:rsidDel="00EC0C0B">
                  <w:delText>Skills are so well developed that individuals can modify movement patterns to fit special requirements or to meet a problem situation.</w:delText>
                </w:r>
              </w:del>
            </w:ins>
          </w:p>
        </w:tc>
      </w:tr>
      <w:tr w:rsidR="00B43F4D" w:rsidDel="00EC0C0B" w:rsidTr="00293C02">
        <w:trPr>
          <w:trHeight w:val="355"/>
          <w:ins w:id="296" w:author="Dit brugernavn" w:date="2013-03-11T20:47:00Z"/>
          <w:del w:id="297" w:author="Priem, Stefaan" w:date="2013-03-12T12:25:00Z"/>
        </w:trPr>
        <w:tc>
          <w:tcPr>
            <w:tcW w:w="2235" w:type="dxa"/>
          </w:tcPr>
          <w:p w:rsidR="00B43F4D" w:rsidDel="00EC0C0B" w:rsidRDefault="00B43F4D" w:rsidP="00293C02">
            <w:pPr>
              <w:pStyle w:val="Plattetekst"/>
              <w:rPr>
                <w:ins w:id="298" w:author="Dit brugernavn" w:date="2013-03-11T20:47:00Z"/>
                <w:del w:id="299" w:author="Priem, Stefaan" w:date="2013-03-12T12:25:00Z"/>
                <w:b/>
                <w:sz w:val="24"/>
                <w:u w:val="single"/>
              </w:rPr>
            </w:pPr>
            <w:ins w:id="300" w:author="Dit brugernavn" w:date="2013-03-11T20:47:00Z">
              <w:del w:id="301" w:author="Priem, Stefaan" w:date="2013-03-12T12:25:00Z">
                <w:r w:rsidDel="00EC0C0B">
                  <w:rPr>
                    <w:b/>
                    <w:sz w:val="24"/>
                    <w:u w:val="single"/>
                  </w:rPr>
                  <w:delText>Level 5</w:delText>
                </w:r>
              </w:del>
            </w:ins>
          </w:p>
          <w:p w:rsidR="00B43F4D" w:rsidDel="00EC0C0B" w:rsidRDefault="00B43F4D" w:rsidP="00293C02">
            <w:pPr>
              <w:pStyle w:val="Plattetekst"/>
              <w:rPr>
                <w:ins w:id="302" w:author="Dit brugernavn" w:date="2013-03-11T20:47:00Z"/>
                <w:del w:id="303" w:author="Priem, Stefaan" w:date="2013-03-12T12:25:00Z"/>
                <w:sz w:val="20"/>
              </w:rPr>
            </w:pPr>
            <w:ins w:id="304" w:author="Dit brugernavn" w:date="2013-03-11T20:47:00Z">
              <w:del w:id="305" w:author="Priem, Stefaan" w:date="2013-03-12T12:25:00Z">
                <w:r w:rsidDel="00EC0C0B">
                  <w:rPr>
                    <w:sz w:val="20"/>
                  </w:rPr>
                  <w:delText>Complex techniques across wide and often unpredicted variety of contexts. Professional/senior managerial work</w:delText>
                </w:r>
              </w:del>
            </w:ins>
          </w:p>
          <w:p w:rsidR="00B43F4D" w:rsidDel="00EC0C0B" w:rsidRDefault="00B43F4D" w:rsidP="00293C02">
            <w:pPr>
              <w:pStyle w:val="Plattetekst"/>
              <w:rPr>
                <w:ins w:id="306" w:author="Dit brugernavn" w:date="2013-03-11T20:47:00Z"/>
                <w:del w:id="307" w:author="Priem, Stefaan" w:date="2013-03-12T12:25:00Z"/>
                <w:sz w:val="20"/>
              </w:rPr>
            </w:pPr>
          </w:p>
        </w:tc>
        <w:tc>
          <w:tcPr>
            <w:tcW w:w="3402" w:type="dxa"/>
          </w:tcPr>
          <w:p w:rsidR="00B43F4D" w:rsidDel="00EC0C0B" w:rsidRDefault="00B43F4D" w:rsidP="00293C02">
            <w:pPr>
              <w:pStyle w:val="Plattetekst"/>
              <w:rPr>
                <w:ins w:id="308" w:author="Dit brugernavn" w:date="2013-03-11T20:47:00Z"/>
                <w:del w:id="309" w:author="Priem, Stefaan" w:date="2013-03-12T12:25:00Z"/>
                <w:b/>
                <w:sz w:val="20"/>
              </w:rPr>
            </w:pPr>
            <w:ins w:id="310" w:author="Dit brugernavn" w:date="2013-03-11T20:47:00Z">
              <w:del w:id="311" w:author="Priem, Stefaan" w:date="2013-03-12T12:25:00Z">
                <w:r w:rsidDel="00EC0C0B">
                  <w:rPr>
                    <w:b/>
                    <w:sz w:val="20"/>
                    <w:u w:val="single"/>
                  </w:rPr>
                  <w:lastRenderedPageBreak/>
                  <w:delText>Evaluation</w:delText>
                </w:r>
              </w:del>
            </w:ins>
          </w:p>
          <w:p w:rsidR="00B43F4D" w:rsidDel="00EC0C0B" w:rsidRDefault="00B43F4D" w:rsidP="00293C02">
            <w:pPr>
              <w:pStyle w:val="Plattetekst"/>
              <w:rPr>
                <w:ins w:id="312" w:author="Dit brugernavn" w:date="2013-03-11T20:47:00Z"/>
                <w:del w:id="313" w:author="Priem, Stefaan" w:date="2013-03-12T12:25:00Z"/>
                <w:sz w:val="20"/>
              </w:rPr>
            </w:pPr>
            <w:ins w:id="314" w:author="Dit brugernavn" w:date="2013-03-11T20:47:00Z">
              <w:del w:id="315" w:author="Priem, Stefaan" w:date="2013-03-12T12:25:00Z">
                <w:r w:rsidDel="00EC0C0B">
                  <w:rPr>
                    <w:sz w:val="20"/>
                  </w:rPr>
                  <w:delText>Judges the adequacy with which conclusions are supported by data; judges the value of a work by use of internal criteria; judges the value of a work by use of external standards of excellence.</w:delText>
                </w:r>
              </w:del>
            </w:ins>
          </w:p>
          <w:p w:rsidR="00B43F4D" w:rsidDel="00EC0C0B" w:rsidRDefault="00B43F4D" w:rsidP="00293C02">
            <w:pPr>
              <w:pStyle w:val="Plattetekst"/>
              <w:rPr>
                <w:ins w:id="316" w:author="Dit brugernavn" w:date="2013-03-11T20:47:00Z"/>
                <w:del w:id="317" w:author="Priem, Stefaan" w:date="2013-03-12T12:25:00Z"/>
                <w:b/>
                <w:sz w:val="20"/>
              </w:rPr>
            </w:pPr>
          </w:p>
        </w:tc>
        <w:tc>
          <w:tcPr>
            <w:tcW w:w="3827" w:type="dxa"/>
          </w:tcPr>
          <w:p w:rsidR="00B43F4D" w:rsidDel="00EC0C0B" w:rsidRDefault="00B43F4D" w:rsidP="00293C02">
            <w:pPr>
              <w:pStyle w:val="Plattetekst"/>
              <w:rPr>
                <w:ins w:id="318" w:author="Dit brugernavn" w:date="2013-03-11T20:47:00Z"/>
                <w:del w:id="319" w:author="Priem, Stefaan" w:date="2013-03-12T12:25:00Z"/>
                <w:b/>
                <w:sz w:val="20"/>
              </w:rPr>
            </w:pPr>
            <w:ins w:id="320" w:author="Dit brugernavn" w:date="2013-03-11T20:47:00Z">
              <w:del w:id="321" w:author="Priem, Stefaan" w:date="2013-03-12T12:25:00Z">
                <w:r w:rsidDel="00EC0C0B">
                  <w:rPr>
                    <w:b/>
                    <w:sz w:val="20"/>
                    <w:u w:val="single"/>
                  </w:rPr>
                  <w:lastRenderedPageBreak/>
                  <w:delText>Origination</w:delText>
                </w:r>
              </w:del>
            </w:ins>
          </w:p>
          <w:p w:rsidR="00B43F4D" w:rsidDel="00EC0C0B" w:rsidRDefault="00B43F4D" w:rsidP="00293C02">
            <w:pPr>
              <w:pStyle w:val="Plattetekst"/>
              <w:rPr>
                <w:ins w:id="322" w:author="Dit brugernavn" w:date="2013-03-11T20:47:00Z"/>
                <w:del w:id="323" w:author="Priem, Stefaan" w:date="2013-03-12T12:25:00Z"/>
                <w:sz w:val="20"/>
                <w:u w:val="single"/>
              </w:rPr>
            </w:pPr>
            <w:ins w:id="324" w:author="Dit brugernavn" w:date="2013-03-11T20:47:00Z">
              <w:del w:id="325" w:author="Priem, Stefaan" w:date="2013-03-12T12:25:00Z">
                <w:r w:rsidDel="00EC0C0B">
                  <w:rPr>
                    <w:sz w:val="20"/>
                  </w:rPr>
                  <w:delText>The creation of new practices or procedures to fit a particular situation or specific problem and emphasise creativity based upon highly developed skills.</w:delText>
                </w:r>
              </w:del>
            </w:ins>
          </w:p>
        </w:tc>
      </w:tr>
    </w:tbl>
    <w:p w:rsidR="00B43F4D" w:rsidDel="00EC0C0B" w:rsidRDefault="00B43F4D" w:rsidP="00B43F4D">
      <w:pPr>
        <w:pStyle w:val="Plattetekst"/>
        <w:rPr>
          <w:ins w:id="326" w:author="Dit brugernavn" w:date="2013-03-11T20:47:00Z"/>
          <w:del w:id="327" w:author="Priem, Stefaan" w:date="2013-03-12T12:25:00Z"/>
        </w:rPr>
      </w:pPr>
      <w:ins w:id="328" w:author="Dit brugernavn" w:date="2013-03-11T20:47:00Z">
        <w:del w:id="329" w:author="Priem, Stefaan" w:date="2013-03-12T12:25:00Z">
          <w:r w:rsidDel="00EC0C0B">
            <w:lastRenderedPageBreak/>
            <w:delText>Table 1: Levels of Competence</w:delText>
          </w:r>
        </w:del>
      </w:ins>
    </w:p>
    <w:p w:rsidR="00D01280" w:rsidRDefault="00B43F4D" w:rsidP="00D01280">
      <w:pPr>
        <w:pStyle w:val="Plattetekst"/>
      </w:pPr>
      <w:ins w:id="330" w:author="Dit brugernavn" w:date="2013-03-11T20:47:00Z">
        <w:r>
          <w:br w:type="page"/>
        </w:r>
      </w:ins>
      <w:bookmarkStart w:id="331" w:name="_Toc322595445"/>
      <w:r w:rsidR="00A44BB8">
        <w:rPr>
          <w:b/>
        </w:rPr>
        <w:lastRenderedPageBreak/>
        <w:t>Instructors</w:t>
      </w:r>
      <w:bookmarkEnd w:id="331"/>
      <w:r w:rsidR="006D5E20" w:rsidRPr="00A51B8E">
        <w:rPr>
          <w:b/>
        </w:rPr>
        <w:t xml:space="preserve"> </w:t>
      </w:r>
    </w:p>
    <w:p w:rsidR="00D01280" w:rsidRDefault="00A51B8E" w:rsidP="00D01280">
      <w:pPr>
        <w:pStyle w:val="Plattetekst"/>
      </w:pPr>
      <w:r>
        <w:t>Authorities should ensure that VTS Instructors</w:t>
      </w:r>
      <w:r w:rsidR="00D01280">
        <w:t xml:space="preserve"> conducting training for the</w:t>
      </w:r>
      <w:r>
        <w:t xml:space="preserve"> refreshing and</w:t>
      </w:r>
      <w:r w:rsidR="00D01280">
        <w:t xml:space="preserve"> revalidation of VTS personnel should:</w:t>
      </w:r>
    </w:p>
    <w:p w:rsidR="00D01280" w:rsidRDefault="00D01280" w:rsidP="00D01280">
      <w:pPr>
        <w:pStyle w:val="Plattetekst"/>
        <w:numPr>
          <w:ilvl w:val="0"/>
          <w:numId w:val="96"/>
        </w:numPr>
      </w:pPr>
      <w:r>
        <w:t>have a detailed understanding of the training programme and of the specific training objectives for the particular type of training being conducted;</w:t>
      </w:r>
    </w:p>
    <w:p w:rsidR="00D01280" w:rsidRDefault="00D01280" w:rsidP="00D01280">
      <w:pPr>
        <w:pStyle w:val="Plattetekst"/>
        <w:numPr>
          <w:ilvl w:val="0"/>
          <w:numId w:val="96"/>
        </w:numPr>
      </w:pPr>
      <w:r>
        <w:t>be appropriately qualified in the task for which training is being conducted;</w:t>
      </w:r>
    </w:p>
    <w:p w:rsidR="00D01280" w:rsidRDefault="00D01280" w:rsidP="00D01280">
      <w:pPr>
        <w:pStyle w:val="Plattetekst"/>
        <w:numPr>
          <w:ilvl w:val="0"/>
          <w:numId w:val="96"/>
        </w:numPr>
      </w:pPr>
      <w:r>
        <w:t>have an appropriate balance of professional and teaching qualifications;</w:t>
      </w:r>
    </w:p>
    <w:p w:rsidR="00D01280" w:rsidRDefault="00D01280" w:rsidP="00D01280">
      <w:pPr>
        <w:pStyle w:val="Plattetekst"/>
        <w:numPr>
          <w:ilvl w:val="0"/>
          <w:numId w:val="96"/>
        </w:numPr>
      </w:pPr>
      <w:r>
        <w:t>if conducting training with the use of a simulator:</w:t>
      </w:r>
    </w:p>
    <w:p w:rsidR="00D01280" w:rsidRDefault="00D01280" w:rsidP="00D01280">
      <w:pPr>
        <w:pStyle w:val="Plattetekst"/>
        <w:numPr>
          <w:ilvl w:val="1"/>
          <w:numId w:val="96"/>
        </w:numPr>
      </w:pPr>
      <w:r>
        <w:t>have received appropriate guidance in instructional techniques involving the use of simulators; and,</w:t>
      </w:r>
    </w:p>
    <w:p w:rsidR="00A51B8E" w:rsidRDefault="00D01280" w:rsidP="00D01280">
      <w:pPr>
        <w:pStyle w:val="Plattetekst"/>
        <w:numPr>
          <w:ilvl w:val="1"/>
          <w:numId w:val="96"/>
        </w:numPr>
      </w:pPr>
      <w:r>
        <w:t>have gained practical operational experience on the particular simulator being used.</w:t>
      </w:r>
    </w:p>
    <w:p w:rsidR="00D01280" w:rsidRDefault="00D01280" w:rsidP="00D01280">
      <w:pPr>
        <w:pStyle w:val="Plattetekst"/>
      </w:pPr>
    </w:p>
    <w:p w:rsidR="00D01280" w:rsidRDefault="00D01280" w:rsidP="00D01280">
      <w:pPr>
        <w:pStyle w:val="Plattetekst"/>
      </w:pPr>
      <w:r w:rsidRPr="004E04F0">
        <w:rPr>
          <w:b/>
        </w:rPr>
        <w:t>Assessors</w:t>
      </w:r>
    </w:p>
    <w:p w:rsidR="00D01280" w:rsidRDefault="00D01280" w:rsidP="00D01280">
      <w:pPr>
        <w:pStyle w:val="Plattetekst"/>
      </w:pPr>
      <w:r>
        <w:t>Any person conducting assessment of competence of VTS personnel during training should:</w:t>
      </w:r>
    </w:p>
    <w:p w:rsidR="00D01280" w:rsidRDefault="00D01280" w:rsidP="00D01280">
      <w:pPr>
        <w:pStyle w:val="Plattetekst"/>
        <w:numPr>
          <w:ilvl w:val="0"/>
          <w:numId w:val="97"/>
        </w:numPr>
      </w:pPr>
      <w:r>
        <w:t>have an appropriate level of knowledge and understanding of the competence to be assessed;</w:t>
      </w:r>
    </w:p>
    <w:p w:rsidR="00D01280" w:rsidRDefault="00D01280" w:rsidP="00D01280">
      <w:pPr>
        <w:pStyle w:val="Plattetekst"/>
        <w:numPr>
          <w:ilvl w:val="0"/>
          <w:numId w:val="97"/>
        </w:numPr>
      </w:pPr>
      <w:r>
        <w:t>be qualified in the task for which the assessment is being made;</w:t>
      </w:r>
    </w:p>
    <w:p w:rsidR="00D01280" w:rsidRDefault="00D01280" w:rsidP="00D01280">
      <w:pPr>
        <w:pStyle w:val="Plattetekst"/>
        <w:numPr>
          <w:ilvl w:val="0"/>
          <w:numId w:val="97"/>
        </w:numPr>
      </w:pPr>
      <w:r>
        <w:t>have received appropriate guidance in assessment methods and practices;</w:t>
      </w:r>
    </w:p>
    <w:p w:rsidR="00D01280" w:rsidRDefault="00D01280" w:rsidP="00D01280">
      <w:pPr>
        <w:pStyle w:val="Plattetekst"/>
        <w:numPr>
          <w:ilvl w:val="0"/>
          <w:numId w:val="97"/>
        </w:numPr>
      </w:pPr>
      <w:r>
        <w:t>have gained practical assessment experience; and</w:t>
      </w:r>
    </w:p>
    <w:p w:rsidR="00A51B8E" w:rsidRDefault="00D01280" w:rsidP="00A51B8E">
      <w:pPr>
        <w:pStyle w:val="Plattetekst"/>
        <w:numPr>
          <w:ilvl w:val="0"/>
          <w:numId w:val="97"/>
        </w:numPr>
      </w:pPr>
      <w:r>
        <w:t>if conducting assessment involving the use of simulators, have gained practical instruction on the particular type of simulator under the supervision, to the satisfaction of an experienced assessor.</w:t>
      </w:r>
    </w:p>
    <w:p w:rsidR="00A51B8E" w:rsidRDefault="00A51B8E" w:rsidP="00A51B8E">
      <w:pPr>
        <w:pStyle w:val="Plattetekst"/>
      </w:pPr>
      <w:r>
        <w:t>As well as Instructors, Supervisors and Assessors, additional staff may be required for the maintenance of equipment and for the preparations of materials, work areas and supplies for the practical work.</w:t>
      </w:r>
    </w:p>
    <w:p w:rsidR="00A51B8E" w:rsidRDefault="00A51B8E" w:rsidP="00B43F4D">
      <w:pPr>
        <w:pStyle w:val="Plattetekst"/>
      </w:pPr>
    </w:p>
    <w:p w:rsidR="00B43F4D" w:rsidRDefault="00B43F4D" w:rsidP="00B43F4D">
      <w:pPr>
        <w:pStyle w:val="Plattetekst"/>
      </w:pPr>
    </w:p>
    <w:p w:rsidR="00B43F4D" w:rsidRPr="00B43F4D" w:rsidRDefault="006D5E20" w:rsidP="00B43F4D">
      <w:pPr>
        <w:pStyle w:val="Plattetekst"/>
        <w:rPr>
          <w:b/>
          <w:rPrChange w:id="332" w:author="Dit brugernavn" w:date="2013-03-11T20:49:00Z">
            <w:rPr/>
          </w:rPrChange>
        </w:rPr>
      </w:pPr>
      <w:bookmarkStart w:id="333" w:name="_Toc422290312"/>
      <w:bookmarkStart w:id="334" w:name="_Toc322595446"/>
      <w:r w:rsidRPr="006D5E20">
        <w:rPr>
          <w:b/>
          <w:rPrChange w:id="335" w:author="Dit brugernavn" w:date="2013-03-11T20:49:00Z">
            <w:rPr/>
          </w:rPrChange>
        </w:rPr>
        <w:t>Implementation</w:t>
      </w:r>
      <w:bookmarkEnd w:id="333"/>
      <w:bookmarkEnd w:id="334"/>
    </w:p>
    <w:p w:rsidR="00B43F4D" w:rsidRDefault="00B43F4D" w:rsidP="00B43F4D">
      <w:pPr>
        <w:pStyle w:val="Plattetekst"/>
      </w:pPr>
      <w:r>
        <w:t xml:space="preserve">For the course to run smoothly and effectively, considerable attention must be paid to the availability and use of: </w:t>
      </w:r>
    </w:p>
    <w:p w:rsidR="00B43F4D" w:rsidRDefault="00B43F4D" w:rsidP="00B43F4D">
      <w:pPr>
        <w:pStyle w:val="Plattetekst"/>
      </w:pPr>
    </w:p>
    <w:p w:rsidR="003726B7" w:rsidRDefault="00B43F4D">
      <w:pPr>
        <w:pStyle w:val="Plattetekst"/>
        <w:numPr>
          <w:ilvl w:val="0"/>
          <w:numId w:val="86"/>
        </w:numPr>
        <w:pPrChange w:id="336" w:author="Dit brugernavn" w:date="2013-03-11T20:49:00Z">
          <w:pPr>
            <w:pStyle w:val="Plattetekst"/>
          </w:pPr>
        </w:pPrChange>
      </w:pPr>
      <w:r>
        <w:t>Qualified Instructors</w:t>
      </w:r>
    </w:p>
    <w:p w:rsidR="003726B7" w:rsidRDefault="00B43F4D">
      <w:pPr>
        <w:pStyle w:val="Plattetekst"/>
        <w:numPr>
          <w:ilvl w:val="0"/>
          <w:numId w:val="86"/>
        </w:numPr>
        <w:pPrChange w:id="337" w:author="Dit brugernavn" w:date="2013-03-11T20:49:00Z">
          <w:pPr>
            <w:pStyle w:val="Plattetekst"/>
          </w:pPr>
        </w:pPrChange>
      </w:pPr>
      <w:r>
        <w:t>Support staff</w:t>
      </w:r>
    </w:p>
    <w:p w:rsidR="003726B7" w:rsidRDefault="00B43F4D">
      <w:pPr>
        <w:pStyle w:val="Plattetekst"/>
        <w:numPr>
          <w:ilvl w:val="0"/>
          <w:numId w:val="86"/>
        </w:numPr>
        <w:pPrChange w:id="338" w:author="Dit brugernavn" w:date="2013-03-11T20:49:00Z">
          <w:pPr>
            <w:pStyle w:val="Plattetekst"/>
          </w:pPr>
        </w:pPrChange>
      </w:pPr>
      <w:r>
        <w:t>Classrooms and other spaces</w:t>
      </w:r>
    </w:p>
    <w:p w:rsidR="003726B7" w:rsidRDefault="00B43F4D">
      <w:pPr>
        <w:pStyle w:val="Plattetekst"/>
        <w:numPr>
          <w:ilvl w:val="0"/>
          <w:numId w:val="86"/>
        </w:numPr>
        <w:pPrChange w:id="339" w:author="Dit brugernavn" w:date="2013-03-11T20:49:00Z">
          <w:pPr>
            <w:pStyle w:val="Plattetekst"/>
          </w:pPr>
        </w:pPrChange>
      </w:pPr>
      <w:r>
        <w:t>Equipment, including simulators</w:t>
      </w:r>
    </w:p>
    <w:p w:rsidR="003726B7" w:rsidRDefault="00B43F4D">
      <w:pPr>
        <w:pStyle w:val="Plattetekst"/>
        <w:numPr>
          <w:ilvl w:val="0"/>
          <w:numId w:val="86"/>
        </w:numPr>
        <w:pPrChange w:id="340" w:author="Dit brugernavn" w:date="2013-03-11T20:49:00Z">
          <w:pPr>
            <w:pStyle w:val="Plattetekst"/>
          </w:pPr>
        </w:pPrChange>
      </w:pPr>
      <w:r>
        <w:t>Textbooks, technical papers</w:t>
      </w:r>
    </w:p>
    <w:p w:rsidR="003726B7" w:rsidRDefault="00B43F4D">
      <w:pPr>
        <w:pStyle w:val="Plattetekst"/>
        <w:numPr>
          <w:ilvl w:val="0"/>
          <w:numId w:val="86"/>
        </w:numPr>
        <w:pPrChange w:id="341" w:author="Dit brugernavn" w:date="2013-03-11T20:49:00Z">
          <w:pPr>
            <w:pStyle w:val="Plattetekst"/>
          </w:pPr>
        </w:pPrChange>
      </w:pPr>
      <w:r>
        <w:t>Other reference material</w:t>
      </w:r>
    </w:p>
    <w:p w:rsidR="00B43F4D" w:rsidRDefault="00B43F4D" w:rsidP="00B43F4D">
      <w:pPr>
        <w:pStyle w:val="Plattetekst"/>
      </w:pPr>
    </w:p>
    <w:p w:rsidR="00B43F4D" w:rsidRDefault="00B43F4D" w:rsidP="00B43F4D">
      <w:pPr>
        <w:pStyle w:val="Plattetekst"/>
      </w:pPr>
      <w:r>
        <w:t>Thorough preparation is the key to successful implementation of the course.</w:t>
      </w:r>
    </w:p>
    <w:p w:rsidR="00B43F4D" w:rsidRDefault="00B43F4D" w:rsidP="00C03715">
      <w:pPr>
        <w:pStyle w:val="Typografi1"/>
      </w:pPr>
    </w:p>
    <w:p w:rsidR="00394A72" w:rsidRPr="009D23A8" w:rsidDel="006D5778" w:rsidRDefault="00394A72" w:rsidP="00C03715">
      <w:pPr>
        <w:pStyle w:val="Typografi1"/>
        <w:rPr>
          <w:del w:id="342" w:author="Dit brugernavn" w:date="2013-03-11T21:05:00Z"/>
        </w:rPr>
      </w:pPr>
      <w:del w:id="343" w:author="Dit brugernavn" w:date="2013-03-11T21:05:00Z">
        <w:r w:rsidRPr="00BC22E9" w:rsidDel="006D5778">
          <w:lastRenderedPageBreak/>
          <w:delText xml:space="preserve">This </w:delText>
        </w:r>
        <w:r w:rsidR="00D4071C" w:rsidDel="006D5778">
          <w:delText>[practical/</w:delText>
        </w:r>
        <w:r w:rsidR="00A84C0A" w:rsidDel="006D5778">
          <w:delText>principally theoretical</w:delText>
        </w:r>
        <w:r w:rsidR="00D4071C" w:rsidDel="006D5778">
          <w:delText>]</w:delText>
        </w:r>
        <w:r w:rsidR="00A84C0A" w:rsidDel="006D5778">
          <w:delText xml:space="preserve"> </w:delText>
        </w:r>
        <w:r w:rsidRPr="00BC22E9" w:rsidDel="006D5778">
          <w:delText xml:space="preserve">course is intended to cover the knowledge required for a technician to </w:delText>
        </w:r>
        <w:r w:rsidR="00D4071C" w:rsidDel="006D5778">
          <w:delText>[insert appropriate description]</w:delText>
        </w:r>
        <w:r w:rsidRPr="00BC22E9" w:rsidDel="006D5778">
          <w:delText>.</w:delText>
        </w:r>
        <w:r w:rsidR="00A84C0A" w:rsidDel="006D5778">
          <w:delText xml:space="preserve"> </w:delText>
        </w:r>
        <w:r w:rsidRPr="00BC22E9" w:rsidDel="006D5778">
          <w:delText xml:space="preserve">The complete course </w:delText>
        </w:r>
        <w:r w:rsidDel="006D5778">
          <w:delText xml:space="preserve">comprises </w:delText>
        </w:r>
        <w:r w:rsidR="00D4071C" w:rsidDel="006D5778">
          <w:delText>#</w:delText>
        </w:r>
        <w:r w:rsidRPr="00BC22E9" w:rsidDel="006D5778">
          <w:delText xml:space="preserve"> </w:delText>
        </w:r>
        <w:r w:rsidR="005409B2" w:rsidDel="006D5778">
          <w:delText xml:space="preserve">classroom </w:delText>
        </w:r>
        <w:r w:rsidRPr="00BC22E9" w:rsidDel="006D5778">
          <w:delText xml:space="preserve">modules, each of which deals with a specific subject </w:delText>
        </w:r>
        <w:r w:rsidR="00A84C0A" w:rsidDel="006D5778">
          <w:delText xml:space="preserve">covering aspects of </w:delText>
        </w:r>
        <w:r w:rsidR="00D4071C" w:rsidDel="006D5778">
          <w:delText>[insert appropriate description]. [Modul</w:delText>
        </w:r>
        <w:r w:rsidR="005409B2" w:rsidDel="006D5778">
          <w:delText xml:space="preserve">e </w:delText>
        </w:r>
        <w:r w:rsidR="00D4071C" w:rsidDel="006D5778">
          <w:delText>#</w:delText>
        </w:r>
        <w:r w:rsidR="005409B2" w:rsidDel="006D5778">
          <w:delText xml:space="preserve"> comprises a site visit designed to consolidate theoretical</w:delText>
        </w:r>
        <w:r w:rsidR="00D4071C" w:rsidDel="006D5778">
          <w:delText>/practical</w:delText>
        </w:r>
        <w:r w:rsidR="005409B2" w:rsidDel="006D5778">
          <w:delText xml:space="preserve"> knowledge</w:delText>
        </w:r>
        <w:r w:rsidR="00D4071C" w:rsidDel="006D5778">
          <w:delText>]</w:delText>
        </w:r>
        <w:r w:rsidR="005409B2" w:rsidDel="006D5778">
          <w:delText xml:space="preserve">. </w:delText>
        </w:r>
        <w:r w:rsidRPr="00BC22E9" w:rsidDel="006D5778">
          <w:delText>Each module begins by stating its scope and aims, and then provides a teaching syllabus.</w:delText>
        </w:r>
      </w:del>
    </w:p>
    <w:p w:rsidR="00394A72" w:rsidRDefault="00394A72" w:rsidP="00083290">
      <w:pPr>
        <w:rPr>
          <w:ins w:id="344" w:author="Priem, Stefaan" w:date="2013-03-12T14:21:00Z"/>
          <w:rFonts w:cs="Arial"/>
        </w:rPr>
      </w:pPr>
    </w:p>
    <w:p w:rsidR="00BF1B13" w:rsidRDefault="00BF1B13" w:rsidP="00083290">
      <w:pPr>
        <w:rPr>
          <w:ins w:id="345" w:author="Priem, Stefaan" w:date="2013-03-12T14:21:00Z"/>
          <w:rFonts w:cs="Arial"/>
        </w:rPr>
      </w:pPr>
    </w:p>
    <w:p w:rsidR="00BF1B13" w:rsidRDefault="00BF1B13" w:rsidP="00083290">
      <w:pPr>
        <w:rPr>
          <w:ins w:id="346" w:author="Priem, Stefaan" w:date="2013-03-12T14:21:00Z"/>
          <w:rFonts w:cs="Arial"/>
        </w:rPr>
      </w:pPr>
    </w:p>
    <w:p w:rsidR="00BF1B13" w:rsidRDefault="00BF1B13" w:rsidP="00083290">
      <w:pPr>
        <w:rPr>
          <w:ins w:id="347" w:author="Priem, Stefaan" w:date="2013-03-12T14:21:00Z"/>
          <w:rFonts w:cs="Arial"/>
        </w:rPr>
      </w:pPr>
    </w:p>
    <w:p w:rsidR="00BF1B13" w:rsidRDefault="00BF1B13" w:rsidP="00083290">
      <w:pPr>
        <w:rPr>
          <w:ins w:id="348" w:author="Priem, Stefaan" w:date="2013-03-12T14:21:00Z"/>
          <w:rFonts w:cs="Arial"/>
        </w:rPr>
      </w:pPr>
    </w:p>
    <w:p w:rsidR="00BF1B13" w:rsidRDefault="00BF1B13" w:rsidP="00083290">
      <w:pPr>
        <w:rPr>
          <w:ins w:id="349" w:author="Priem, Stefaan" w:date="2013-03-12T14:21:00Z"/>
          <w:rFonts w:cs="Arial"/>
        </w:rPr>
      </w:pPr>
    </w:p>
    <w:p w:rsidR="00BF1B13" w:rsidRDefault="00BF1B13" w:rsidP="00083290">
      <w:pPr>
        <w:rPr>
          <w:ins w:id="350" w:author="Priem, Stefaan" w:date="2013-03-12T14:21:00Z"/>
          <w:rFonts w:cs="Arial"/>
        </w:rPr>
      </w:pPr>
    </w:p>
    <w:p w:rsidR="00BF1B13" w:rsidRDefault="00BF1B13" w:rsidP="00083290">
      <w:pPr>
        <w:rPr>
          <w:ins w:id="351" w:author="Priem, Stefaan" w:date="2013-03-12T14:21:00Z"/>
          <w:rFonts w:cs="Arial"/>
        </w:rPr>
      </w:pPr>
    </w:p>
    <w:p w:rsidR="00BF1B13" w:rsidRDefault="00BF1B13" w:rsidP="00083290">
      <w:pPr>
        <w:rPr>
          <w:ins w:id="352" w:author="Priem, Stefaan" w:date="2013-03-12T14:21:00Z"/>
          <w:rFonts w:cs="Arial"/>
        </w:rPr>
      </w:pPr>
    </w:p>
    <w:p w:rsidR="00BF1B13" w:rsidRDefault="00BF1B13" w:rsidP="00083290">
      <w:pPr>
        <w:rPr>
          <w:ins w:id="353" w:author="Priem, Stefaan" w:date="2013-03-12T14:21:00Z"/>
          <w:rFonts w:cs="Arial"/>
        </w:rPr>
      </w:pPr>
    </w:p>
    <w:p w:rsidR="00BF1B13" w:rsidRDefault="00BF1B13" w:rsidP="00083290">
      <w:pPr>
        <w:rPr>
          <w:ins w:id="354" w:author="Priem, Stefaan" w:date="2013-03-12T14:21:00Z"/>
          <w:rFonts w:cs="Arial"/>
        </w:rPr>
      </w:pPr>
    </w:p>
    <w:p w:rsidR="00BF1B13" w:rsidRDefault="00BF1B13" w:rsidP="00083290">
      <w:pPr>
        <w:rPr>
          <w:ins w:id="355" w:author="Priem, Stefaan" w:date="2013-03-12T14:21:00Z"/>
          <w:rFonts w:cs="Arial"/>
        </w:rPr>
      </w:pPr>
    </w:p>
    <w:p w:rsidR="00BF1B13" w:rsidRDefault="00BF1B13" w:rsidP="00083290">
      <w:pPr>
        <w:rPr>
          <w:ins w:id="356" w:author="Priem, Stefaan" w:date="2013-03-12T14:21:00Z"/>
          <w:rFonts w:cs="Arial"/>
        </w:rPr>
      </w:pPr>
    </w:p>
    <w:p w:rsidR="00BF1B13" w:rsidRDefault="00BF1B13" w:rsidP="00083290">
      <w:pPr>
        <w:rPr>
          <w:ins w:id="357" w:author="Priem, Stefaan" w:date="2013-03-12T14:21:00Z"/>
          <w:rFonts w:cs="Arial"/>
        </w:rPr>
      </w:pPr>
    </w:p>
    <w:p w:rsidR="00BF1B13" w:rsidRDefault="00BF1B13" w:rsidP="00083290">
      <w:pPr>
        <w:rPr>
          <w:ins w:id="358" w:author="Priem, Stefaan" w:date="2013-03-12T14:21:00Z"/>
          <w:rFonts w:cs="Arial"/>
        </w:rPr>
      </w:pPr>
    </w:p>
    <w:p w:rsidR="00BF1B13" w:rsidRDefault="00BF1B13" w:rsidP="00083290">
      <w:pPr>
        <w:rPr>
          <w:ins w:id="359" w:author="Priem, Stefaan" w:date="2013-03-12T14:21:00Z"/>
          <w:rFonts w:cs="Arial"/>
        </w:rPr>
      </w:pPr>
    </w:p>
    <w:p w:rsidR="00BF1B13" w:rsidRDefault="00BF1B13" w:rsidP="00083290">
      <w:pPr>
        <w:rPr>
          <w:ins w:id="360" w:author="Priem, Stefaan" w:date="2013-03-12T14:21:00Z"/>
          <w:rFonts w:cs="Arial"/>
        </w:rPr>
      </w:pPr>
    </w:p>
    <w:p w:rsidR="00BF1B13" w:rsidRDefault="00BF1B13" w:rsidP="00083290">
      <w:pPr>
        <w:rPr>
          <w:rFonts w:cs="Arial"/>
        </w:rPr>
      </w:pPr>
    </w:p>
    <w:p w:rsidR="00BF1B13" w:rsidRDefault="00BF1B13" w:rsidP="00293C02">
      <w:pPr>
        <w:pStyle w:val="Plattetekst"/>
        <w:rPr>
          <w:highlight w:val="yellow"/>
        </w:rPr>
      </w:pPr>
      <w:r>
        <w:rPr>
          <w:b/>
          <w:sz w:val="24"/>
          <w:szCs w:val="24"/>
        </w:rPr>
        <w:t>Section 2 - Course Overview</w:t>
      </w:r>
    </w:p>
    <w:p w:rsidR="00293C02" w:rsidRDefault="00293C02" w:rsidP="00293C02">
      <w:pPr>
        <w:pStyle w:val="Plattetekst"/>
      </w:pPr>
      <w:ins w:id="361" w:author="Priem, Stefaan" w:date="2013-03-12T14:25:00Z">
        <w:r>
          <w:br/>
        </w:r>
      </w:ins>
      <w:moveToRangeStart w:id="362" w:author="Priem, Stefaan" w:date="2013-03-12T14:25:00Z" w:name="move350861677"/>
      <w:moveTo w:id="363" w:author="Priem, Stefaan" w:date="2013-03-12T14:25:00Z">
        <w:r>
          <w:t>This modular forma</w:t>
        </w:r>
      </w:moveTo>
      <w:ins w:id="364" w:author="Priem, Stefaan" w:date="2013-03-12T14:26:00Z">
        <w:r>
          <w:t>t</w:t>
        </w:r>
      </w:ins>
      <w:moveTo w:id="365" w:author="Priem, Stefaan" w:date="2013-03-12T14:25:00Z">
        <w:del w:id="366" w:author="Priem, Stefaan" w:date="2013-03-12T14:26:00Z">
          <w:r w:rsidDel="00293C02">
            <w:delText>t</w:delText>
          </w:r>
        </w:del>
        <w:r>
          <w:t xml:space="preserve"> may</w:t>
        </w:r>
        <w:del w:id="367" w:author="Priem, Stefaan" w:date="2013-03-12T14:27:00Z">
          <w:r w:rsidDel="00293C02">
            <w:delText xml:space="preserve"> also</w:delText>
          </w:r>
        </w:del>
        <w:r>
          <w:t xml:space="preserve"> assist the VTS Authorities and VTS Training Centres in designing and providing refresher </w:t>
        </w:r>
      </w:moveTo>
      <w:ins w:id="368" w:author="Priem, Stefaan" w:date="2013-03-12T14:27:00Z">
        <w:r>
          <w:t xml:space="preserve">and revalidation </w:t>
        </w:r>
      </w:ins>
      <w:moveTo w:id="369" w:author="Priem, Stefaan" w:date="2013-03-12T14:25:00Z">
        <w:r>
          <w:t>training.</w:t>
        </w:r>
      </w:moveTo>
    </w:p>
    <w:moveToRangeEnd w:id="362"/>
    <w:p w:rsidR="00BF1B13" w:rsidRDefault="00BF1B13" w:rsidP="00293C02">
      <w:pPr>
        <w:pStyle w:val="Plattetekst"/>
        <w:rPr>
          <w:highlight w:val="yellow"/>
        </w:rPr>
      </w:pPr>
    </w:p>
    <w:p w:rsidR="00D431CE" w:rsidDel="00293C02" w:rsidRDefault="00D431CE" w:rsidP="00293C02">
      <w:pPr>
        <w:pStyle w:val="Plattetekst"/>
        <w:rPr>
          <w:del w:id="370" w:author="Priem, Stefaan" w:date="2013-03-12T14:28:00Z"/>
        </w:rPr>
      </w:pPr>
      <w:del w:id="371" w:author="Priem, Stefaan" w:date="2013-03-12T14:28:00Z">
        <w:r w:rsidRPr="002010F2" w:rsidDel="00293C02">
          <w:rPr>
            <w:highlight w:val="yellow"/>
          </w:rPr>
          <w:delText xml:space="preserve">This Model Course is designed to enable operational  personnel to obtain a revalidation of their </w:delText>
        </w:r>
        <w:commentRangeStart w:id="372"/>
        <w:r w:rsidRPr="002010F2" w:rsidDel="00293C02">
          <w:rPr>
            <w:highlight w:val="yellow"/>
          </w:rPr>
          <w:delText>qualifications</w:delText>
        </w:r>
        <w:commentRangeEnd w:id="372"/>
        <w:r w:rsidDel="00293C02">
          <w:rPr>
            <w:rStyle w:val="Verwijzingopmerking"/>
          </w:rPr>
          <w:commentReference w:id="372"/>
        </w:r>
        <w:r w:rsidRPr="002010F2" w:rsidDel="00293C02">
          <w:rPr>
            <w:highlight w:val="yellow"/>
          </w:rPr>
          <w:delText>.</w:delText>
        </w:r>
        <w:r w:rsidDel="00293C02">
          <w:delText xml:space="preserve"> </w:delText>
        </w:r>
      </w:del>
    </w:p>
    <w:p w:rsidR="00D431CE" w:rsidRDefault="00D431CE" w:rsidP="00293C02">
      <w:pPr>
        <w:pStyle w:val="Plattetekst"/>
      </w:pPr>
    </w:p>
    <w:p w:rsidR="00D431CE" w:rsidDel="00293C02" w:rsidRDefault="00D431CE" w:rsidP="00293C02">
      <w:pPr>
        <w:pStyle w:val="Plattetekst"/>
      </w:pPr>
      <w:moveFromRangeStart w:id="373" w:author="Priem, Stefaan" w:date="2013-03-12T14:25:00Z" w:name="move350861677"/>
      <w:moveFrom w:id="374" w:author="Priem, Stefaan" w:date="2013-03-12T14:25:00Z">
        <w:r w:rsidDel="00293C02">
          <w:t>This modular format may also assist the VTS Authorities and VTS Training Centres in designing and providing refresher training.</w:t>
        </w:r>
      </w:moveFrom>
    </w:p>
    <w:p w:rsidR="00D431CE" w:rsidRPr="00293C02" w:rsidRDefault="00D431CE" w:rsidP="00293C02">
      <w:pPr>
        <w:pStyle w:val="Plattetekst"/>
        <w:rPr>
          <w:b/>
          <w:rPrChange w:id="375" w:author="Priem, Stefaan" w:date="2013-03-12T14:28:00Z">
            <w:rPr/>
          </w:rPrChange>
        </w:rPr>
      </w:pPr>
      <w:bookmarkStart w:id="376" w:name="_Toc422290316"/>
      <w:bookmarkStart w:id="377" w:name="_Toc322595449"/>
      <w:moveFromRangeEnd w:id="373"/>
      <w:r w:rsidRPr="00293C02">
        <w:rPr>
          <w:b/>
          <w:rPrChange w:id="378" w:author="Priem, Stefaan" w:date="2013-03-12T14:28:00Z">
            <w:rPr/>
          </w:rPrChange>
        </w:rPr>
        <w:t>Objective</w:t>
      </w:r>
      <w:bookmarkEnd w:id="376"/>
      <w:bookmarkEnd w:id="377"/>
    </w:p>
    <w:p w:rsidR="00D431CE" w:rsidRDefault="00D431CE" w:rsidP="00293C02">
      <w:pPr>
        <w:pStyle w:val="Plattetekst"/>
      </w:pPr>
    </w:p>
    <w:p w:rsidR="00D431CE" w:rsidRDefault="00D431CE" w:rsidP="00293C02">
      <w:pPr>
        <w:pStyle w:val="Plattetekst"/>
      </w:pPr>
      <w:r>
        <w:t xml:space="preserve">Holders of the VTS Certification Log will </w:t>
      </w:r>
      <w:ins w:id="379" w:author="Priem, Stefaan" w:date="2013-03-12T14:33:00Z">
        <w:r w:rsidR="0007128F">
          <w:t>obtain</w:t>
        </w:r>
      </w:ins>
      <w:del w:id="380" w:author="Priem, Stefaan" w:date="2013-03-12T14:33:00Z">
        <w:r w:rsidDel="0007128F">
          <w:delText>refresh</w:delText>
        </w:r>
      </w:del>
      <w:r>
        <w:t xml:space="preserve"> the requisite skills and knowledge and will demonstrate practical ability to perform their duties subject to the terms set out in IALA Recommendation V-103.</w:t>
      </w:r>
    </w:p>
    <w:p w:rsidR="00D431CE" w:rsidDel="0007128F" w:rsidRDefault="00D431CE" w:rsidP="00293C02">
      <w:pPr>
        <w:pStyle w:val="Plattetekst"/>
        <w:rPr>
          <w:del w:id="381" w:author="Priem, Stefaan" w:date="2013-03-12T14:31:00Z"/>
          <w:kern w:val="28"/>
        </w:rPr>
      </w:pPr>
    </w:p>
    <w:p w:rsidR="00D431CE" w:rsidDel="0007128F" w:rsidRDefault="00D431CE" w:rsidP="00293C02">
      <w:pPr>
        <w:pStyle w:val="Plattetekst"/>
        <w:rPr>
          <w:del w:id="382" w:author="Priem, Stefaan" w:date="2013-03-12T14:31:00Z"/>
        </w:rPr>
      </w:pPr>
      <w:commentRangeStart w:id="383"/>
      <w:del w:id="384" w:author="Priem, Stefaan" w:date="2013-03-12T14:31:00Z">
        <w:r w:rsidDel="0007128F">
          <w:delText>Specifically, the training programme should ensure that all course participants:</w:delText>
        </w:r>
      </w:del>
    </w:p>
    <w:p w:rsidR="00D431CE" w:rsidDel="0007128F" w:rsidRDefault="00D431CE" w:rsidP="00293C02">
      <w:pPr>
        <w:pStyle w:val="Plattetekst"/>
        <w:rPr>
          <w:del w:id="385" w:author="Priem, Stefaan" w:date="2013-03-12T14:31:00Z"/>
        </w:rPr>
      </w:pPr>
      <w:del w:id="386" w:author="Priem, Stefaan" w:date="2013-03-12T14:31:00Z">
        <w:r w:rsidDel="0007128F">
          <w:delText>are qualified in the task for which training is being conducted and assessment is being made;</w:delText>
        </w:r>
      </w:del>
    </w:p>
    <w:p w:rsidR="00D431CE" w:rsidDel="0007128F" w:rsidRDefault="00D431CE" w:rsidP="00293C02">
      <w:pPr>
        <w:pStyle w:val="Plattetekst"/>
        <w:rPr>
          <w:del w:id="387" w:author="Priem, Stefaan" w:date="2013-03-12T14:31:00Z"/>
        </w:rPr>
      </w:pPr>
      <w:del w:id="388" w:author="Priem, Stefaan" w:date="2013-03-12T14:31:00Z">
        <w:r w:rsidDel="0007128F">
          <w:delText>have an appropriate level of knowledge &amp; understanding of the competence to be assessed.</w:delText>
        </w:r>
      </w:del>
    </w:p>
    <w:p w:rsidR="00D431CE" w:rsidRDefault="00D431CE" w:rsidP="00293C02">
      <w:pPr>
        <w:pStyle w:val="Plattetekst"/>
      </w:pPr>
      <w:bookmarkStart w:id="389" w:name="_Toc422290317"/>
      <w:bookmarkStart w:id="390" w:name="_Toc322595450"/>
      <w:commentRangeEnd w:id="383"/>
      <w:r>
        <w:rPr>
          <w:rStyle w:val="Verwijzingopmerking"/>
        </w:rPr>
        <w:commentReference w:id="383"/>
      </w:r>
      <w:bookmarkEnd w:id="389"/>
      <w:bookmarkEnd w:id="390"/>
    </w:p>
    <w:p w:rsidR="00D431CE" w:rsidRPr="00293C02" w:rsidRDefault="00D431CE" w:rsidP="00293C02">
      <w:pPr>
        <w:pStyle w:val="Plattetekst"/>
        <w:rPr>
          <w:b/>
          <w:rPrChange w:id="391" w:author="Priem, Stefaan" w:date="2013-03-12T14:28:00Z">
            <w:rPr/>
          </w:rPrChange>
        </w:rPr>
      </w:pPr>
      <w:bookmarkStart w:id="392" w:name="_Toc322595451"/>
      <w:r w:rsidRPr="00293C02">
        <w:rPr>
          <w:b/>
          <w:rPrChange w:id="393" w:author="Priem, Stefaan" w:date="2013-03-12T14:28:00Z">
            <w:rPr/>
          </w:rPrChange>
        </w:rPr>
        <w:t>VTS Certification Log</w:t>
      </w:r>
      <w:bookmarkEnd w:id="392"/>
    </w:p>
    <w:p w:rsidR="00D431CE" w:rsidRDefault="00D431CE" w:rsidP="00293C02">
      <w:pPr>
        <w:pStyle w:val="Plattetekst"/>
      </w:pPr>
    </w:p>
    <w:p w:rsidR="00D431CE" w:rsidRDefault="00D431CE" w:rsidP="00293C02">
      <w:pPr>
        <w:pStyle w:val="Plattetekst"/>
      </w:pPr>
      <w:r>
        <w:t>Successful completion of this course should be recorded in the individual’s VTS Certification Log, in order to receive the appropriate endorsement.</w:t>
      </w:r>
    </w:p>
    <w:p w:rsidR="00D431CE" w:rsidRDefault="0007128F" w:rsidP="00293C02">
      <w:pPr>
        <w:pStyle w:val="Plattetekst"/>
      </w:pPr>
      <w:bookmarkStart w:id="394" w:name="_Toc422290319"/>
      <w:ins w:id="395" w:author="Priem, Stefaan" w:date="2013-03-12T14:37:00Z">
        <w:r>
          <w:lastRenderedPageBreak/>
          <w:t xml:space="preserve">Upon the satisfactory completion of the </w:t>
        </w:r>
      </w:ins>
      <w:del w:id="396" w:author="Priem, Stefaan" w:date="2013-03-12T14:37:00Z">
        <w:r w:rsidR="00D431CE" w:rsidDel="0007128F">
          <w:delText xml:space="preserve">The </w:delText>
        </w:r>
      </w:del>
      <w:r w:rsidR="00D431CE">
        <w:t>assessment process</w:t>
      </w:r>
      <w:del w:id="397" w:author="Priem, Stefaan" w:date="2013-03-12T14:38:00Z">
        <w:r w:rsidR="00D431CE" w:rsidDel="0007128F">
          <w:delText xml:space="preserve"> for the issue of</w:delText>
        </w:r>
      </w:del>
      <w:r w:rsidR="00D431CE">
        <w:t xml:space="preserve"> an endorsement in the VTS Certification Log </w:t>
      </w:r>
      <w:ins w:id="398" w:author="Priem, Stefaan" w:date="2013-03-12T14:38:00Z">
        <w:r>
          <w:t>should be a</w:t>
        </w:r>
      </w:ins>
      <w:del w:id="399" w:author="Priem, Stefaan" w:date="2013-03-12T14:38:00Z">
        <w:r w:rsidR="00D431CE" w:rsidDel="0007128F">
          <w:delText>is a</w:delText>
        </w:r>
      </w:del>
      <w:r w:rsidR="00D431CE">
        <w:t xml:space="preserve"> matter for the </w:t>
      </w:r>
      <w:ins w:id="400" w:author="Priem, Stefaan" w:date="2013-03-12T14:38:00Z">
        <w:r>
          <w:t>appropriate</w:t>
        </w:r>
      </w:ins>
      <w:del w:id="401" w:author="Priem, Stefaan" w:date="2013-03-12T14:38:00Z">
        <w:r w:rsidR="00D431CE" w:rsidDel="0007128F">
          <w:delText>Competent</w:delText>
        </w:r>
      </w:del>
      <w:r w:rsidR="00D431CE">
        <w:t xml:space="preserve"> Author</w:t>
      </w:r>
      <w:ins w:id="402" w:author="Priem, Stefaan" w:date="2013-03-12T14:38:00Z">
        <w:r>
          <w:t>ity.</w:t>
        </w:r>
      </w:ins>
      <w:del w:id="403" w:author="Priem, Stefaan" w:date="2013-03-12T14:38:00Z">
        <w:r w:rsidR="00D431CE" w:rsidDel="0007128F">
          <w:delText>ity concerned</w:delText>
        </w:r>
      </w:del>
      <w:r w:rsidR="00D431CE">
        <w:t>.</w:t>
      </w:r>
    </w:p>
    <w:p w:rsidR="00D431CE" w:rsidRPr="0007128F" w:rsidDel="0007128F" w:rsidRDefault="00D431CE" w:rsidP="00293C02">
      <w:pPr>
        <w:pStyle w:val="Plattetekst"/>
        <w:rPr>
          <w:del w:id="404" w:author="Priem, Stefaan" w:date="2013-03-12T14:39:00Z"/>
          <w:b/>
          <w:rPrChange w:id="405" w:author="Priem, Stefaan" w:date="2013-03-12T14:39:00Z">
            <w:rPr>
              <w:del w:id="406" w:author="Priem, Stefaan" w:date="2013-03-12T14:39:00Z"/>
            </w:rPr>
          </w:rPrChange>
        </w:rPr>
      </w:pPr>
      <w:bookmarkStart w:id="407" w:name="_Toc322595452"/>
      <w:r w:rsidRPr="0007128F">
        <w:rPr>
          <w:b/>
          <w:rPrChange w:id="408" w:author="Priem, Stefaan" w:date="2013-03-12T14:39:00Z">
            <w:rPr/>
          </w:rPrChange>
        </w:rPr>
        <w:t>Course Intake Limitations</w:t>
      </w:r>
      <w:bookmarkEnd w:id="394"/>
      <w:bookmarkEnd w:id="407"/>
    </w:p>
    <w:p w:rsidR="00D431CE" w:rsidDel="0007128F" w:rsidRDefault="0007128F" w:rsidP="00293C02">
      <w:pPr>
        <w:pStyle w:val="Plattetekst"/>
        <w:rPr>
          <w:del w:id="409" w:author="Priem, Stefaan" w:date="2013-03-12T14:39:00Z"/>
        </w:rPr>
      </w:pPr>
      <w:ins w:id="410" w:author="Priem, Stefaan" w:date="2013-03-12T14:40:00Z">
        <w:r>
          <w:br/>
          <w:t xml:space="preserve">VTS </w:t>
        </w:r>
      </w:ins>
      <w:ins w:id="411" w:author="Priem, Stefaan" w:date="2013-03-12T14:41:00Z">
        <w:r>
          <w:t>I</w:t>
        </w:r>
      </w:ins>
      <w:ins w:id="412" w:author="Priem, Stefaan" w:date="2013-03-12T14:40:00Z">
        <w:r>
          <w:t xml:space="preserve">nstructors should be </w:t>
        </w:r>
      </w:ins>
      <w:ins w:id="413" w:author="Priem, Stefaan" w:date="2013-03-12T14:41:00Z">
        <w:r>
          <w:t>aware of the course intake limitations as mentioned in the Model Course V103/</w:t>
        </w:r>
      </w:ins>
      <w:ins w:id="414" w:author="Priem, Stefaan" w:date="2013-03-12T14:42:00Z">
        <w:r w:rsidR="00124979">
          <w:t>1 and V103/2</w:t>
        </w:r>
      </w:ins>
      <w:ins w:id="415" w:author="Priem, Stefaan" w:date="2013-03-12T14:41:00Z">
        <w:r>
          <w:t>.</w:t>
        </w:r>
      </w:ins>
    </w:p>
    <w:p w:rsidR="00D431CE" w:rsidDel="00124979" w:rsidRDefault="00D431CE" w:rsidP="00293C02">
      <w:pPr>
        <w:pStyle w:val="Plattetekst"/>
        <w:rPr>
          <w:del w:id="416" w:author="Priem, Stefaan" w:date="2013-03-12T14:42:00Z"/>
        </w:rPr>
      </w:pPr>
      <w:bookmarkStart w:id="417" w:name="_Toc422290320"/>
      <w:del w:id="418" w:author="Priem, Stefaan" w:date="2013-03-12T14:42:00Z">
        <w:r w:rsidDel="00124979">
          <w:delText>Class sizes may be limited at the discretion of the Competent Authority in order to allow the Instructor to give adequate attention to individual course participants. In general it is recommended that a maximum of 12-14 participants be the upper limit that a single Instructor can be expected to train satisfactorily to the level of competence involved. Larger numbers may be admitted if extra staff and tutorial periods are provided to deal with participants on an individual basis.</w:delText>
        </w:r>
      </w:del>
    </w:p>
    <w:p w:rsidR="00D431CE" w:rsidDel="00124979" w:rsidRDefault="00D431CE" w:rsidP="00293C02">
      <w:pPr>
        <w:pStyle w:val="Plattetekst"/>
        <w:rPr>
          <w:del w:id="419" w:author="Priem, Stefaan" w:date="2013-03-12T14:42:00Z"/>
        </w:rPr>
      </w:pPr>
    </w:p>
    <w:p w:rsidR="00D431CE" w:rsidDel="00124979" w:rsidRDefault="00D431CE" w:rsidP="00293C02">
      <w:pPr>
        <w:pStyle w:val="Plattetekst"/>
        <w:rPr>
          <w:del w:id="420" w:author="Priem, Stefaan" w:date="2013-03-12T14:42:00Z"/>
        </w:rPr>
      </w:pPr>
      <w:del w:id="421" w:author="Priem, Stefaan" w:date="2013-03-12T14:42:00Z">
        <w:r w:rsidDel="00124979">
          <w:delText>During practical sessions, assessment and group activities there may be additional constraints on class size. In particular, where the use of a simulator or similar teaching aid is involved, it is recommended that no more than two participants be trained simultaneously on any individual workstation or piece of equipment.</w:delText>
        </w:r>
      </w:del>
    </w:p>
    <w:p w:rsidR="00D431CE" w:rsidRPr="00124979" w:rsidDel="00F07586" w:rsidRDefault="00D431CE" w:rsidP="00293C02">
      <w:pPr>
        <w:pStyle w:val="Plattetekst"/>
        <w:rPr>
          <w:del w:id="422" w:author="Priem, Stefaan" w:date="2013-03-12T14:46:00Z"/>
          <w:b/>
          <w:rPrChange w:id="423" w:author="Priem, Stefaan" w:date="2013-03-12T14:42:00Z">
            <w:rPr>
              <w:del w:id="424" w:author="Priem, Stefaan" w:date="2013-03-12T14:46:00Z"/>
            </w:rPr>
          </w:rPrChange>
        </w:rPr>
      </w:pPr>
      <w:bookmarkStart w:id="425" w:name="_Toc322595453"/>
      <w:bookmarkStart w:id="426" w:name="_Toc443306618"/>
      <w:bookmarkStart w:id="427" w:name="_Toc446918277"/>
      <w:del w:id="428" w:author="Priem, Stefaan" w:date="2013-03-12T14:46:00Z">
        <w:r w:rsidRPr="00124979" w:rsidDel="00F07586">
          <w:rPr>
            <w:b/>
            <w:rPrChange w:id="429" w:author="Priem, Stefaan" w:date="2013-03-12T14:42:00Z">
              <w:rPr/>
            </w:rPrChange>
          </w:rPr>
          <w:delText>Training Staff</w:delText>
        </w:r>
        <w:bookmarkEnd w:id="425"/>
        <w:r w:rsidRPr="00124979" w:rsidDel="00F07586">
          <w:rPr>
            <w:b/>
            <w:rPrChange w:id="430" w:author="Priem, Stefaan" w:date="2013-03-12T14:42:00Z">
              <w:rPr/>
            </w:rPrChange>
          </w:rPr>
          <w:delText xml:space="preserve"> </w:delText>
        </w:r>
        <w:bookmarkEnd w:id="426"/>
        <w:bookmarkEnd w:id="427"/>
      </w:del>
    </w:p>
    <w:p w:rsidR="00D431CE" w:rsidDel="00F07586" w:rsidRDefault="00D431CE" w:rsidP="00293C02">
      <w:pPr>
        <w:pStyle w:val="Plattetekst"/>
        <w:rPr>
          <w:del w:id="431" w:author="Priem, Stefaan" w:date="2013-03-12T14:46:00Z"/>
        </w:rPr>
      </w:pPr>
    </w:p>
    <w:p w:rsidR="00D431CE" w:rsidDel="00F07586" w:rsidRDefault="00D431CE" w:rsidP="00293C02">
      <w:pPr>
        <w:pStyle w:val="Plattetekst"/>
        <w:rPr>
          <w:del w:id="432" w:author="Priem, Stefaan" w:date="2013-03-12T14:46:00Z"/>
        </w:rPr>
      </w:pPr>
      <w:del w:id="433" w:author="Priem, Stefaan" w:date="2013-03-12T14:46:00Z">
        <w:r w:rsidDel="00F07586">
          <w:delText xml:space="preserve">Accredited training programmes for this course should ensure that the qualifications and experiences of Instructors and assessors are covered in the application of appropriate quality training standards. Such qualifications, experience and application of quality standards should incorporate appropriate training in techniques, training and assessment methods and practices and comply with all applicable recommendations set out in the following paragraphs. </w:delText>
        </w:r>
      </w:del>
    </w:p>
    <w:p w:rsidR="00D431CE" w:rsidRDefault="00D431CE" w:rsidP="00293C02">
      <w:pPr>
        <w:pStyle w:val="Plattetekst"/>
      </w:pPr>
    </w:p>
    <w:p w:rsidR="00D431CE" w:rsidRPr="00A51B8E" w:rsidRDefault="00D431CE" w:rsidP="00293C02">
      <w:pPr>
        <w:pStyle w:val="Plattetekst"/>
        <w:rPr>
          <w:b/>
          <w:rPrChange w:id="434" w:author="Priem, Stefaan" w:date="2013-03-12T15:00:00Z">
            <w:rPr/>
          </w:rPrChange>
        </w:rPr>
      </w:pPr>
      <w:bookmarkStart w:id="435" w:name="_Toc414767083"/>
      <w:bookmarkStart w:id="436" w:name="_Toc443306622"/>
      <w:bookmarkStart w:id="437" w:name="_Toc446918281"/>
      <w:bookmarkStart w:id="438" w:name="_Toc422290321"/>
      <w:bookmarkEnd w:id="417"/>
      <w:r>
        <w:br w:type="page"/>
      </w:r>
      <w:bookmarkStart w:id="439" w:name="_Toc322595456"/>
      <w:r w:rsidRPr="00A51B8E">
        <w:rPr>
          <w:b/>
          <w:rPrChange w:id="440" w:author="Priem, Stefaan" w:date="2013-03-12T15:00:00Z">
            <w:rPr/>
          </w:rPrChange>
        </w:rPr>
        <w:lastRenderedPageBreak/>
        <w:t>Teaching Facilities and Equipment</w:t>
      </w:r>
      <w:bookmarkEnd w:id="435"/>
      <w:bookmarkEnd w:id="436"/>
      <w:bookmarkEnd w:id="437"/>
      <w:bookmarkEnd w:id="439"/>
    </w:p>
    <w:p w:rsidR="00D431CE" w:rsidDel="00D3207D" w:rsidRDefault="002F0A24" w:rsidP="00293C02">
      <w:pPr>
        <w:pStyle w:val="Plattetekst"/>
        <w:rPr>
          <w:del w:id="441" w:author="Priem, Stefaan" w:date="2013-03-12T15:09:00Z"/>
        </w:rPr>
      </w:pPr>
      <w:r>
        <w:br/>
        <w:t>In a refresher or revalidation traini</w:t>
      </w:r>
      <w:r w:rsidR="00D12700">
        <w:t>ng the VTS Instructor should take into consideration which is</w:t>
      </w:r>
      <w:r>
        <w:t xml:space="preserve"> the </w:t>
      </w:r>
      <w:r w:rsidR="00D12700">
        <w:t>most appropriate facility, equipment and/or</w:t>
      </w:r>
      <w:r>
        <w:t xml:space="preserve"> documentation.</w:t>
      </w:r>
    </w:p>
    <w:p w:rsidR="00D431CE" w:rsidDel="00D3207D" w:rsidRDefault="00D431CE" w:rsidP="00293C02">
      <w:pPr>
        <w:pStyle w:val="Plattetekst"/>
        <w:rPr>
          <w:del w:id="442" w:author="Priem, Stefaan" w:date="2013-03-12T15:09:00Z"/>
        </w:rPr>
      </w:pPr>
    </w:p>
    <w:p w:rsidR="00D431CE" w:rsidRDefault="00D431CE" w:rsidP="00293C02">
      <w:pPr>
        <w:pStyle w:val="Plattetekst"/>
      </w:pPr>
    </w:p>
    <w:p w:rsidR="00D431CE" w:rsidRPr="00D3207D" w:rsidRDefault="00D431CE">
      <w:pPr>
        <w:pStyle w:val="Plattetekst"/>
        <w:jc w:val="center"/>
        <w:rPr>
          <w:sz w:val="24"/>
          <w:szCs w:val="24"/>
          <w:rPrChange w:id="443" w:author="Priem, Stefaan" w:date="2013-03-12T15:10:00Z">
            <w:rPr/>
          </w:rPrChange>
        </w:rPr>
        <w:pPrChange w:id="444" w:author="Priem, Stefaan" w:date="2013-03-12T15:09:00Z">
          <w:pPr>
            <w:pStyle w:val="Plattetekst"/>
          </w:pPr>
        </w:pPrChange>
      </w:pPr>
      <w:bookmarkStart w:id="445" w:name="_Toc322595457"/>
      <w:bookmarkStart w:id="446" w:name="_Toc414767086"/>
      <w:bookmarkEnd w:id="438"/>
      <w:r w:rsidRPr="00D3207D">
        <w:rPr>
          <w:b/>
          <w:sz w:val="24"/>
          <w:szCs w:val="24"/>
          <w:rPrChange w:id="447" w:author="Priem, Stefaan" w:date="2013-03-12T15:10:00Z">
            <w:rPr>
              <w:b/>
            </w:rPr>
          </w:rPrChange>
        </w:rPr>
        <w:t>Section 3 – Course Outline</w:t>
      </w:r>
      <w:bookmarkEnd w:id="445"/>
    </w:p>
    <w:p w:rsidR="00D431CE" w:rsidRPr="0005004A" w:rsidRDefault="00D431CE" w:rsidP="00293C02">
      <w:pPr>
        <w:pStyle w:val="Plattetekst"/>
        <w:rPr>
          <w:b/>
        </w:rPr>
      </w:pPr>
      <w:bookmarkStart w:id="448" w:name="_Toc322595458"/>
      <w:r w:rsidRPr="00D3207D">
        <w:rPr>
          <w:b/>
          <w:rPrChange w:id="449" w:author="Priem, Stefaan" w:date="2013-03-12T15:09:00Z">
            <w:rPr/>
          </w:rPrChange>
        </w:rPr>
        <w:t>Subject Outline</w:t>
      </w:r>
      <w:bookmarkEnd w:id="446"/>
      <w:bookmarkEnd w:id="448"/>
      <w:r w:rsidR="00F22A4D">
        <w:rPr>
          <w:b/>
        </w:rPr>
        <w:t xml:space="preserve"> for Refresher Course</w:t>
      </w:r>
    </w:p>
    <w:p w:rsidR="00D431CE" w:rsidRDefault="008E4834" w:rsidP="00293C02">
      <w:pPr>
        <w:pStyle w:val="Plattetekst"/>
      </w:pPr>
      <w:ins w:id="450" w:author="Priem, Stefaan" w:date="2013-03-13T11:56:00Z">
        <w:r>
          <w:br/>
        </w:r>
      </w:ins>
      <w:ins w:id="451" w:author="Priem, Stefaan" w:date="2013-03-13T11:57:00Z">
        <w:r>
          <w:br/>
        </w:r>
      </w:ins>
    </w:p>
    <w:p w:rsidR="000A16E8" w:rsidRDefault="000C778B" w:rsidP="00017E8A">
      <w:pPr>
        <w:pStyle w:val="Plattetekst"/>
        <w:rPr>
          <w:ins w:id="452" w:author="Priem, Stefaan" w:date="2013-03-13T12:10:00Z"/>
        </w:rPr>
      </w:pPr>
      <w:r w:rsidRPr="00017E8A">
        <w:rPr>
          <w:highlight w:val="yellow"/>
          <w:rPrChange w:id="453" w:author="Priem, Stefaan" w:date="2013-03-13T12:08:00Z">
            <w:rPr/>
          </w:rPrChange>
        </w:rPr>
        <w:t xml:space="preserve">Authorities </w:t>
      </w:r>
      <w:ins w:id="454" w:author="Priem, Stefaan" w:date="2013-03-13T11:51:00Z">
        <w:r w:rsidR="008E4834" w:rsidRPr="00017E8A">
          <w:rPr>
            <w:highlight w:val="yellow"/>
            <w:rPrChange w:id="455" w:author="Priem, Stefaan" w:date="2013-03-13T12:08:00Z">
              <w:rPr/>
            </w:rPrChange>
          </w:rPr>
          <w:t>are</w:t>
        </w:r>
      </w:ins>
      <w:ins w:id="456" w:author="Priem, Stefaan" w:date="2013-03-13T11:50:00Z">
        <w:r w:rsidR="008E4834" w:rsidRPr="00017E8A">
          <w:rPr>
            <w:highlight w:val="yellow"/>
            <w:rPrChange w:id="457" w:author="Priem, Stefaan" w:date="2013-03-13T12:08:00Z">
              <w:rPr/>
            </w:rPrChange>
          </w:rPr>
          <w:t xml:space="preserve"> encouraged to </w:t>
        </w:r>
      </w:ins>
      <w:ins w:id="458" w:author="Priem, Stefaan" w:date="2013-03-13T11:54:00Z">
        <w:r w:rsidR="008E4834" w:rsidRPr="00017E8A">
          <w:rPr>
            <w:highlight w:val="yellow"/>
            <w:rPrChange w:id="459" w:author="Priem, Stefaan" w:date="2013-03-13T12:08:00Z">
              <w:rPr/>
            </w:rPrChange>
          </w:rPr>
          <w:t>require</w:t>
        </w:r>
      </w:ins>
      <w:ins w:id="460" w:author="Priem, Stefaan" w:date="2013-03-13T12:05:00Z">
        <w:r w:rsidR="00017E8A" w:rsidRPr="00017E8A">
          <w:rPr>
            <w:highlight w:val="yellow"/>
            <w:rPrChange w:id="461" w:author="Priem, Stefaan" w:date="2013-03-13T12:08:00Z">
              <w:rPr>
                <w:sz w:val="48"/>
                <w:szCs w:val="48"/>
              </w:rPr>
            </w:rPrChange>
          </w:rPr>
          <w:t xml:space="preserve"> regular</w:t>
        </w:r>
      </w:ins>
      <w:ins w:id="462" w:author="Priem, Stefaan" w:date="2013-03-13T11:51:00Z">
        <w:r w:rsidR="008E4834" w:rsidRPr="00017E8A">
          <w:rPr>
            <w:highlight w:val="yellow"/>
            <w:rPrChange w:id="463" w:author="Priem, Stefaan" w:date="2013-03-13T12:08:00Z">
              <w:rPr/>
            </w:rPrChange>
          </w:rPr>
          <w:t xml:space="preserve"> refresher training as per IALA recommendation V</w:t>
        </w:r>
      </w:ins>
      <w:ins w:id="464" w:author="Priem, Stefaan" w:date="2013-03-13T11:52:00Z">
        <w:r w:rsidR="008E4834" w:rsidRPr="00017E8A">
          <w:rPr>
            <w:highlight w:val="yellow"/>
            <w:rPrChange w:id="465" w:author="Priem, Stefaan" w:date="2013-03-13T12:08:00Z">
              <w:rPr/>
            </w:rPrChange>
          </w:rPr>
          <w:t>-</w:t>
        </w:r>
      </w:ins>
      <w:ins w:id="466" w:author="Priem, Stefaan" w:date="2013-03-13T11:51:00Z">
        <w:r w:rsidR="008E4834" w:rsidRPr="00017E8A">
          <w:rPr>
            <w:highlight w:val="yellow"/>
            <w:rPrChange w:id="467" w:author="Priem, Stefaan" w:date="2013-03-13T12:08:00Z">
              <w:rPr/>
            </w:rPrChange>
          </w:rPr>
          <w:t>103</w:t>
        </w:r>
      </w:ins>
      <w:ins w:id="468" w:author="Priem, Stefaan" w:date="2013-03-13T12:06:00Z">
        <w:r w:rsidR="00017E8A" w:rsidRPr="00017E8A">
          <w:rPr>
            <w:highlight w:val="yellow"/>
            <w:rPrChange w:id="469" w:author="Priem, Stefaan" w:date="2013-03-13T12:08:00Z">
              <w:rPr>
                <w:sz w:val="48"/>
                <w:szCs w:val="48"/>
              </w:rPr>
            </w:rPrChange>
          </w:rPr>
          <w:t>;</w:t>
        </w:r>
      </w:ins>
      <w:ins w:id="470" w:author="Priem, Stefaan" w:date="2013-03-13T11:51:00Z">
        <w:r w:rsidR="00017E8A" w:rsidRPr="00017E8A">
          <w:rPr>
            <w:highlight w:val="yellow"/>
            <w:rPrChange w:id="471" w:author="Priem, Stefaan" w:date="2013-03-13T12:08:00Z">
              <w:rPr>
                <w:sz w:val="48"/>
                <w:szCs w:val="48"/>
              </w:rPr>
            </w:rPrChange>
          </w:rPr>
          <w:t xml:space="preserve"> </w:t>
        </w:r>
      </w:ins>
      <w:ins w:id="472" w:author="Priem, Stefaan" w:date="2013-03-13T12:06:00Z">
        <w:r w:rsidR="00017E8A" w:rsidRPr="00017E8A">
          <w:rPr>
            <w:highlight w:val="yellow"/>
            <w:rPrChange w:id="473" w:author="Priem, Stefaan" w:date="2013-03-13T12:08:00Z">
              <w:rPr>
                <w:sz w:val="48"/>
                <w:szCs w:val="48"/>
              </w:rPr>
            </w:rPrChange>
          </w:rPr>
          <w:t>i</w:t>
        </w:r>
      </w:ins>
      <w:ins w:id="474" w:author="Priem, Stefaan" w:date="2013-03-13T11:51:00Z">
        <w:r w:rsidR="00017E8A" w:rsidRPr="00017E8A">
          <w:rPr>
            <w:highlight w:val="yellow"/>
            <w:rPrChange w:id="475" w:author="Priem, Stefaan" w:date="2013-03-13T12:08:00Z">
              <w:rPr>
                <w:sz w:val="48"/>
                <w:szCs w:val="48"/>
              </w:rPr>
            </w:rPrChange>
          </w:rPr>
          <w:t>n doing so the</w:t>
        </w:r>
      </w:ins>
      <w:ins w:id="476" w:author="Priem, Stefaan" w:date="2013-03-13T12:07:00Z">
        <w:r w:rsidR="00017E8A" w:rsidRPr="00017E8A">
          <w:rPr>
            <w:highlight w:val="yellow"/>
            <w:rPrChange w:id="477" w:author="Priem, Stefaan" w:date="2013-03-13T12:08:00Z">
              <w:rPr>
                <w:sz w:val="48"/>
                <w:szCs w:val="48"/>
              </w:rPr>
            </w:rPrChange>
          </w:rPr>
          <w:t xml:space="preserve"> authorities</w:t>
        </w:r>
      </w:ins>
      <w:ins w:id="478" w:author="Priem, Stefaan" w:date="2013-03-13T11:51:00Z">
        <w:r w:rsidR="008E4834" w:rsidRPr="00017E8A">
          <w:rPr>
            <w:highlight w:val="yellow"/>
            <w:rPrChange w:id="479" w:author="Priem, Stefaan" w:date="2013-03-13T12:08:00Z">
              <w:rPr/>
            </w:rPrChange>
          </w:rPr>
          <w:t xml:space="preserve"> should</w:t>
        </w:r>
      </w:ins>
      <w:del w:id="480" w:author="Priem, Stefaan" w:date="2013-03-13T11:51:00Z">
        <w:r w:rsidRPr="00017E8A" w:rsidDel="008E4834">
          <w:rPr>
            <w:highlight w:val="yellow"/>
            <w:rPrChange w:id="481" w:author="Priem, Stefaan" w:date="2013-03-13T12:08:00Z">
              <w:rPr/>
            </w:rPrChange>
          </w:rPr>
          <w:delText>should</w:delText>
        </w:r>
      </w:del>
      <w:r w:rsidRPr="00017E8A">
        <w:rPr>
          <w:highlight w:val="yellow"/>
          <w:rPrChange w:id="482" w:author="Priem, Stefaan" w:date="2013-03-13T12:08:00Z">
            <w:rPr/>
          </w:rPrChange>
        </w:rPr>
        <w:t xml:space="preserve"> determine at which intervals</w:t>
      </w:r>
      <w:ins w:id="483" w:author="Priem, Stefaan" w:date="2013-03-13T11:52:00Z">
        <w:r w:rsidR="008E4834" w:rsidRPr="00017E8A">
          <w:rPr>
            <w:highlight w:val="yellow"/>
            <w:rPrChange w:id="484" w:author="Priem, Stefaan" w:date="2013-03-13T12:08:00Z">
              <w:rPr/>
            </w:rPrChange>
          </w:rPr>
          <w:t xml:space="preserve"> such</w:t>
        </w:r>
      </w:ins>
      <w:r w:rsidRPr="00017E8A">
        <w:rPr>
          <w:highlight w:val="yellow"/>
          <w:rPrChange w:id="485" w:author="Priem, Stefaan" w:date="2013-03-13T12:08:00Z">
            <w:rPr/>
          </w:rPrChange>
        </w:rPr>
        <w:t xml:space="preserve"> refresher training should take place</w:t>
      </w:r>
      <w:ins w:id="486" w:author="Priem, Stefaan" w:date="2013-03-13T12:04:00Z">
        <w:r w:rsidR="00017E8A" w:rsidRPr="00017E8A">
          <w:rPr>
            <w:highlight w:val="yellow"/>
            <w:rPrChange w:id="487" w:author="Priem, Stefaan" w:date="2013-03-13T12:08:00Z">
              <w:rPr>
                <w:sz w:val="48"/>
                <w:szCs w:val="48"/>
              </w:rPr>
            </w:rPrChange>
          </w:rPr>
          <w:t>.</w:t>
        </w:r>
      </w:ins>
      <w:ins w:id="488" w:author="Priem, Stefaan" w:date="2013-03-13T11:58:00Z">
        <w:r w:rsidR="008E4834" w:rsidRPr="00017E8A">
          <w:rPr>
            <w:highlight w:val="yellow"/>
            <w:rPrChange w:id="489" w:author="Priem, Stefaan" w:date="2013-03-13T12:08:00Z">
              <w:rPr/>
            </w:rPrChange>
          </w:rPr>
          <w:t xml:space="preserve"> </w:t>
        </w:r>
      </w:ins>
      <w:ins w:id="490" w:author="Priem, Stefaan" w:date="2013-03-13T12:04:00Z">
        <w:r w:rsidR="00017E8A" w:rsidRPr="00017E8A">
          <w:rPr>
            <w:highlight w:val="yellow"/>
            <w:rPrChange w:id="491" w:author="Priem, Stefaan" w:date="2013-03-13T12:08:00Z">
              <w:rPr>
                <w:sz w:val="48"/>
                <w:szCs w:val="48"/>
              </w:rPr>
            </w:rPrChange>
          </w:rPr>
          <w:t xml:space="preserve">This is </w:t>
        </w:r>
      </w:ins>
      <w:ins w:id="492" w:author="Priem, Stefaan" w:date="2013-03-13T11:58:00Z">
        <w:r w:rsidR="008E4834" w:rsidRPr="00017E8A">
          <w:rPr>
            <w:highlight w:val="yellow"/>
            <w:rPrChange w:id="493" w:author="Priem, Stefaan" w:date="2013-03-13T12:08:00Z">
              <w:rPr/>
            </w:rPrChange>
          </w:rPr>
          <w:t>to ensure that the VTS personnel maintain a level of competence appropriate to the types of service provided by the VTS Authority</w:t>
        </w:r>
      </w:ins>
      <w:r w:rsidRPr="00017E8A">
        <w:rPr>
          <w:highlight w:val="yellow"/>
          <w:rPrChange w:id="494" w:author="Priem, Stefaan" w:date="2013-03-13T12:08:00Z">
            <w:rPr/>
          </w:rPrChange>
        </w:rPr>
        <w:t>.</w:t>
      </w:r>
      <w:ins w:id="495" w:author="Priem, Stefaan" w:date="2013-03-13T12:10:00Z">
        <w:r w:rsidR="000A16E8">
          <w:br/>
        </w:r>
      </w:ins>
    </w:p>
    <w:p w:rsidR="000A16E8" w:rsidRDefault="000A16E8">
      <w:pPr>
        <w:pStyle w:val="Plattetekst"/>
        <w:jc w:val="left"/>
        <w:rPr>
          <w:ins w:id="496" w:author="Priem, Stefaan" w:date="2013-03-13T12:11:00Z"/>
        </w:rPr>
        <w:pPrChange w:id="497" w:author="Priem, Stefaan" w:date="2013-03-13T12:10:00Z">
          <w:pPr>
            <w:pStyle w:val="Plattetekst"/>
          </w:pPr>
        </w:pPrChange>
      </w:pPr>
      <w:ins w:id="498" w:author="Priem, Stefaan" w:date="2013-03-13T12:10:00Z">
        <w:r>
          <w:t>Insert ‘continual professional development</w:t>
        </w:r>
      </w:ins>
      <w:ins w:id="499" w:author="Priem, Stefaan" w:date="2013-03-13T12:11:00Z">
        <w:r>
          <w:t xml:space="preserve">’ </w:t>
        </w:r>
        <w:proofErr w:type="spellStart"/>
        <w:r>
          <w:t>blablabla</w:t>
        </w:r>
        <w:proofErr w:type="spellEnd"/>
        <w:r>
          <w:t>.</w:t>
        </w:r>
      </w:ins>
    </w:p>
    <w:p w:rsidR="000C778B" w:rsidRDefault="000C778B">
      <w:pPr>
        <w:pStyle w:val="Plattetekst"/>
        <w:jc w:val="left"/>
        <w:pPrChange w:id="500" w:author="Priem, Stefaan" w:date="2013-03-13T12:10:00Z">
          <w:pPr>
            <w:pStyle w:val="Plattetekst"/>
          </w:pPr>
        </w:pPrChange>
      </w:pPr>
      <w:r>
        <w:br/>
        <w:t>Ideally all participants at a refresher course should hold a valid certificate as VTS Operator or VTS Supervisor.</w:t>
      </w:r>
      <w:r w:rsidR="00C603A1">
        <w:br/>
        <w:t>Authorities may decide that a refresher course may be part of a revalidation training</w:t>
      </w:r>
      <w:r w:rsidR="00806232">
        <w:t xml:space="preserve"> – for instance in connection with partially on the job training.</w:t>
      </w:r>
    </w:p>
    <w:p w:rsidR="00D431CE" w:rsidRDefault="001A6635" w:rsidP="00293C02">
      <w:pPr>
        <w:pStyle w:val="Plattetekst"/>
      </w:pPr>
      <w:r>
        <w:t>T</w:t>
      </w:r>
      <w:r w:rsidR="00D431CE">
        <w:t xml:space="preserve">he course </w:t>
      </w:r>
      <w:r>
        <w:t>may</w:t>
      </w:r>
      <w:r w:rsidR="00D431CE">
        <w:t xml:space="preserve"> consist of</w:t>
      </w:r>
      <w:r>
        <w:t xml:space="preserve"> both</w:t>
      </w:r>
      <w:r w:rsidR="00D431CE">
        <w:t xml:space="preserve"> </w:t>
      </w:r>
      <w:r>
        <w:t xml:space="preserve"> theoretical subjects and practical </w:t>
      </w:r>
      <w:r w:rsidR="00D431CE">
        <w:t>assignments and tasks to be performed by the course participants to ensure competence and confidence as a VTS Operator. For a more detailed subject outline and recommended competence levels, see Model Course V-103/1</w:t>
      </w:r>
      <w:r>
        <w:t xml:space="preserve"> and Model Course V-103/2.</w:t>
      </w:r>
    </w:p>
    <w:p w:rsidR="00D431CE" w:rsidRDefault="00534233">
      <w:pPr>
        <w:pStyle w:val="Plattetekst"/>
        <w:jc w:val="left"/>
        <w:pPrChange w:id="501" w:author="Priem, Stefaan" w:date="2013-03-13T11:09:00Z">
          <w:pPr>
            <w:pStyle w:val="Plattetekst"/>
          </w:pPr>
        </w:pPrChange>
      </w:pPr>
      <w:ins w:id="502" w:author="Priem, Stefaan" w:date="2013-03-13T11:09:00Z">
        <w:r>
          <w:t>Authorities should determine the duration of refresher training taking into consideration the frequency at whic</w:t>
        </w:r>
      </w:ins>
      <w:ins w:id="503" w:author="Priem, Stefaan" w:date="2013-03-13T11:10:00Z">
        <w:r>
          <w:t>h</w:t>
        </w:r>
      </w:ins>
      <w:ins w:id="504" w:author="Priem, Stefaan" w:date="2013-03-13T11:09:00Z">
        <w:r>
          <w:t xml:space="preserve"> refresher courses should be performed.</w:t>
        </w:r>
        <w:r>
          <w:br/>
        </w:r>
      </w:ins>
      <w:ins w:id="505" w:author="Priem, Stefaan" w:date="2013-03-13T11:10:00Z">
        <w:r>
          <w:t>Below is show</w:t>
        </w:r>
      </w:ins>
      <w:ins w:id="506" w:author="Priem, Stefaan" w:date="2013-03-13T11:26:00Z">
        <w:r w:rsidR="00E612A6">
          <w:t>n</w:t>
        </w:r>
      </w:ins>
      <w:ins w:id="507" w:author="Priem, Stefaan" w:date="2013-03-13T11:10:00Z">
        <w:r>
          <w:t xml:space="preserve"> an example of a two-days course with the associated recommended hours per subject area.</w:t>
        </w:r>
      </w:ins>
      <w:ins w:id="508" w:author="Priem, Stefaan" w:date="2013-03-13T11:12:00Z">
        <w:r w:rsidR="00F84E1D">
          <w:br/>
          <w:t>Authorities should determine how refresher training is conducted, be it classroom courses or simulation exercises.</w:t>
        </w:r>
      </w:ins>
      <w:ins w:id="509" w:author="Priem, Stefaan" w:date="2013-03-13T11:14:00Z">
        <w:r w:rsidR="00D1025B">
          <w:t xml:space="preserve"> This does not exclude the possibility of combining multiple modules in one course of exercise.</w:t>
        </w:r>
      </w:ins>
      <w:ins w:id="510" w:author="Priem, Stefaan" w:date="2013-03-13T11:09:00Z">
        <w:r>
          <w:br/>
        </w:r>
      </w:ins>
    </w:p>
    <w:p w:rsidR="00D431CE" w:rsidRDefault="00D431CE" w:rsidP="00293C02">
      <w:pPr>
        <w:pStyle w:val="Plattetekst"/>
      </w:pPr>
      <w:r>
        <w:t xml:space="preserve">The recommended hours shown in the table are the minimum required for each module and will depend on previous experience, entrance level and requirements of the individual. </w:t>
      </w:r>
    </w:p>
    <w:p w:rsidR="00D431CE" w:rsidRDefault="00D431CE" w:rsidP="00293C02">
      <w:pPr>
        <w:pStyle w:val="Plattetekst"/>
      </w:pPr>
    </w:p>
    <w:tbl>
      <w:tblPr>
        <w:tblW w:w="7324" w:type="dxa"/>
        <w:tblInd w:w="108" w:type="dxa"/>
        <w:tblLayout w:type="fixed"/>
        <w:tblLook w:val="0000" w:firstRow="0" w:lastRow="0" w:firstColumn="0" w:lastColumn="0" w:noHBand="0" w:noVBand="0"/>
      </w:tblPr>
      <w:tblGrid>
        <w:gridCol w:w="5387"/>
        <w:gridCol w:w="1937"/>
      </w:tblGrid>
      <w:tr w:rsidR="001A6635" w:rsidTr="0005004A">
        <w:tc>
          <w:tcPr>
            <w:tcW w:w="5387" w:type="dxa"/>
            <w:tcBorders>
              <w:top w:val="single" w:sz="18" w:space="0" w:color="auto"/>
              <w:left w:val="single" w:sz="18" w:space="0" w:color="auto"/>
              <w:bottom w:val="single" w:sz="18" w:space="0" w:color="auto"/>
              <w:right w:val="single" w:sz="18" w:space="0" w:color="auto"/>
            </w:tcBorders>
          </w:tcPr>
          <w:p w:rsidR="001A6635" w:rsidRDefault="001A6635" w:rsidP="00293C02">
            <w:pPr>
              <w:pStyle w:val="Plattetekst"/>
              <w:rPr>
                <w:bCs/>
              </w:rPr>
            </w:pPr>
            <w:r>
              <w:rPr>
                <w:bCs/>
              </w:rPr>
              <w:t>Subject Area</w:t>
            </w:r>
            <w:r w:rsidR="0005004A">
              <w:rPr>
                <w:bCs/>
              </w:rPr>
              <w:t xml:space="preserve"> for VTS Operators</w:t>
            </w:r>
          </w:p>
          <w:p w:rsidR="0005004A" w:rsidRPr="0005004A" w:rsidRDefault="0005004A" w:rsidP="00293C02">
            <w:pPr>
              <w:pStyle w:val="Plattetekst"/>
              <w:rPr>
                <w:bCs/>
                <w:i/>
              </w:rPr>
            </w:pPr>
            <w:r w:rsidRPr="0005004A">
              <w:rPr>
                <w:bCs/>
                <w:i/>
              </w:rPr>
              <w:t>Subject Area for VTS Supervisors</w:t>
            </w:r>
          </w:p>
        </w:tc>
        <w:tc>
          <w:tcPr>
            <w:tcW w:w="1937" w:type="dxa"/>
            <w:tcBorders>
              <w:top w:val="single" w:sz="18" w:space="0" w:color="auto"/>
              <w:left w:val="single" w:sz="18" w:space="0" w:color="auto"/>
              <w:bottom w:val="single" w:sz="18" w:space="0" w:color="auto"/>
              <w:right w:val="single" w:sz="18" w:space="0" w:color="auto"/>
            </w:tcBorders>
          </w:tcPr>
          <w:p w:rsidR="001A6635" w:rsidRDefault="001A6635" w:rsidP="00293C02">
            <w:pPr>
              <w:pStyle w:val="Plattetekst"/>
              <w:rPr>
                <w:bCs/>
              </w:rPr>
            </w:pPr>
            <w:r>
              <w:rPr>
                <w:bCs/>
              </w:rPr>
              <w:t>Recommended hours</w:t>
            </w:r>
          </w:p>
        </w:tc>
      </w:tr>
      <w:tr w:rsidR="001A6635" w:rsidTr="0005004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c>
          <w:tcPr>
            <w:tcW w:w="5387" w:type="dxa"/>
            <w:tcBorders>
              <w:top w:val="nil"/>
            </w:tcBorders>
          </w:tcPr>
          <w:p w:rsidR="001A6635" w:rsidRDefault="001A6635" w:rsidP="00293C02">
            <w:pPr>
              <w:pStyle w:val="Plattetekst"/>
            </w:pPr>
            <w:r>
              <w:t>Language</w:t>
            </w:r>
            <w:ins w:id="511" w:author="Priem, Stefaan" w:date="2013-03-13T09:52:00Z">
              <w:r w:rsidR="00A829F4">
                <w:t xml:space="preserve"> and communication co-ordination</w:t>
              </w:r>
            </w:ins>
          </w:p>
          <w:p w:rsidR="001A6635" w:rsidRDefault="001A6635" w:rsidP="00293C02">
            <w:pPr>
              <w:pStyle w:val="Plattetekst"/>
            </w:pPr>
          </w:p>
        </w:tc>
        <w:tc>
          <w:tcPr>
            <w:tcW w:w="1937" w:type="dxa"/>
            <w:tcBorders>
              <w:top w:val="nil"/>
            </w:tcBorders>
          </w:tcPr>
          <w:p w:rsidR="001A6635" w:rsidRDefault="001A6635" w:rsidP="00293C02">
            <w:pPr>
              <w:pStyle w:val="Plattetekst"/>
            </w:pPr>
            <w:r>
              <w:t xml:space="preserve">4 </w:t>
            </w:r>
          </w:p>
          <w:p w:rsidR="001A6635" w:rsidRDefault="001A6635" w:rsidP="00293C02">
            <w:pPr>
              <w:pStyle w:val="Plattetekst"/>
            </w:pPr>
          </w:p>
        </w:tc>
      </w:tr>
      <w:tr w:rsidR="001A6635" w:rsidTr="0005004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c>
          <w:tcPr>
            <w:tcW w:w="5387" w:type="dxa"/>
          </w:tcPr>
          <w:p w:rsidR="001A6635" w:rsidRDefault="001A6635" w:rsidP="00293C02">
            <w:pPr>
              <w:pStyle w:val="Plattetekst"/>
            </w:pPr>
            <w:r>
              <w:t>Traffic Management</w:t>
            </w:r>
          </w:p>
          <w:p w:rsidR="001A6635" w:rsidRPr="0005004A" w:rsidRDefault="00374FC0" w:rsidP="00293C02">
            <w:pPr>
              <w:pStyle w:val="Plattetekst"/>
              <w:rPr>
                <w:i/>
              </w:rPr>
            </w:pPr>
            <w:r w:rsidRPr="0005004A">
              <w:rPr>
                <w:i/>
              </w:rPr>
              <w:t>Advanced Traffic Management</w:t>
            </w:r>
          </w:p>
        </w:tc>
        <w:tc>
          <w:tcPr>
            <w:tcW w:w="1937" w:type="dxa"/>
          </w:tcPr>
          <w:p w:rsidR="00374FC0" w:rsidRDefault="001A6635" w:rsidP="00293C02">
            <w:pPr>
              <w:pStyle w:val="Plattetekst"/>
            </w:pPr>
            <w:r>
              <w:t>3</w:t>
            </w:r>
          </w:p>
          <w:p w:rsidR="001A6635" w:rsidRPr="0005004A" w:rsidRDefault="0005004A" w:rsidP="00293C02">
            <w:pPr>
              <w:pStyle w:val="Plattetekst"/>
              <w:rPr>
                <w:i/>
              </w:rPr>
            </w:pPr>
            <w:r w:rsidRPr="0005004A">
              <w:rPr>
                <w:i/>
              </w:rPr>
              <w:t>3</w:t>
            </w:r>
            <w:r w:rsidR="00374FC0" w:rsidRPr="0005004A">
              <w:rPr>
                <w:i/>
              </w:rPr>
              <w:br/>
            </w:r>
            <w:r w:rsidR="001A6635" w:rsidRPr="0005004A">
              <w:rPr>
                <w:i/>
              </w:rPr>
              <w:t xml:space="preserve"> </w:t>
            </w:r>
          </w:p>
        </w:tc>
      </w:tr>
      <w:tr w:rsidR="001A6635" w:rsidTr="0005004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c>
          <w:tcPr>
            <w:tcW w:w="5387" w:type="dxa"/>
          </w:tcPr>
          <w:p w:rsidR="001A6635" w:rsidRDefault="001A6635" w:rsidP="00293C02">
            <w:pPr>
              <w:pStyle w:val="Plattetekst"/>
            </w:pPr>
            <w:r>
              <w:t>Equipment</w:t>
            </w:r>
          </w:p>
          <w:p w:rsidR="001A6635" w:rsidRPr="0005004A" w:rsidRDefault="00374FC0" w:rsidP="00293C02">
            <w:pPr>
              <w:pStyle w:val="Plattetekst"/>
              <w:rPr>
                <w:i/>
              </w:rPr>
            </w:pPr>
            <w:r w:rsidRPr="0005004A">
              <w:rPr>
                <w:i/>
              </w:rPr>
              <w:t>VTS Equipment</w:t>
            </w:r>
          </w:p>
        </w:tc>
        <w:tc>
          <w:tcPr>
            <w:tcW w:w="1937" w:type="dxa"/>
          </w:tcPr>
          <w:p w:rsidR="00374FC0" w:rsidRDefault="001A6635" w:rsidP="00293C02">
            <w:pPr>
              <w:pStyle w:val="Plattetekst"/>
            </w:pPr>
            <w:r>
              <w:t>1</w:t>
            </w:r>
          </w:p>
          <w:p w:rsidR="001A6635" w:rsidRPr="0005004A" w:rsidRDefault="0005004A" w:rsidP="00293C02">
            <w:pPr>
              <w:pStyle w:val="Plattetekst"/>
              <w:rPr>
                <w:i/>
              </w:rPr>
            </w:pPr>
            <w:r w:rsidRPr="0005004A">
              <w:rPr>
                <w:i/>
              </w:rPr>
              <w:t>1</w:t>
            </w:r>
            <w:r w:rsidR="001A6635" w:rsidRPr="0005004A">
              <w:rPr>
                <w:i/>
              </w:rPr>
              <w:t xml:space="preserve"> </w:t>
            </w:r>
          </w:p>
        </w:tc>
      </w:tr>
      <w:tr w:rsidR="001A6635" w:rsidTr="0005004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c>
          <w:tcPr>
            <w:tcW w:w="5387" w:type="dxa"/>
          </w:tcPr>
          <w:p w:rsidR="001A6635" w:rsidRDefault="001A6635" w:rsidP="00293C02">
            <w:pPr>
              <w:pStyle w:val="Plattetekst"/>
            </w:pPr>
            <w:r>
              <w:lastRenderedPageBreak/>
              <w:t>Nautical Knowledge</w:t>
            </w:r>
          </w:p>
          <w:p w:rsidR="001A6635" w:rsidRDefault="001A6635" w:rsidP="00293C02">
            <w:pPr>
              <w:pStyle w:val="Plattetekst"/>
            </w:pPr>
          </w:p>
        </w:tc>
        <w:tc>
          <w:tcPr>
            <w:tcW w:w="1937" w:type="dxa"/>
          </w:tcPr>
          <w:p w:rsidR="001A6635" w:rsidRDefault="001A6635" w:rsidP="00293C02">
            <w:pPr>
              <w:pStyle w:val="Plattetekst"/>
            </w:pPr>
            <w:r>
              <w:t xml:space="preserve">2 </w:t>
            </w:r>
          </w:p>
        </w:tc>
      </w:tr>
      <w:tr w:rsidR="001A6635" w:rsidDel="00A829F4" w:rsidTr="0005004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del w:id="512" w:author="Priem, Stefaan" w:date="2013-03-13T09:53:00Z"/>
        </w:trPr>
        <w:tc>
          <w:tcPr>
            <w:tcW w:w="5387" w:type="dxa"/>
          </w:tcPr>
          <w:p w:rsidR="001A6635" w:rsidDel="00A829F4" w:rsidRDefault="001A6635" w:rsidP="00293C02">
            <w:pPr>
              <w:pStyle w:val="Plattetekst"/>
              <w:rPr>
                <w:del w:id="513" w:author="Priem, Stefaan" w:date="2013-03-13T09:53:00Z"/>
              </w:rPr>
            </w:pPr>
            <w:del w:id="514" w:author="Priem, Stefaan" w:date="2013-03-13T09:53:00Z">
              <w:r w:rsidDel="00A829F4">
                <w:delText>Communication co-ordination</w:delText>
              </w:r>
            </w:del>
          </w:p>
          <w:p w:rsidR="001A6635" w:rsidDel="00A829F4" w:rsidRDefault="001A6635" w:rsidP="00293C02">
            <w:pPr>
              <w:pStyle w:val="Plattetekst"/>
              <w:rPr>
                <w:del w:id="515" w:author="Priem, Stefaan" w:date="2013-03-13T09:53:00Z"/>
              </w:rPr>
            </w:pPr>
          </w:p>
        </w:tc>
        <w:tc>
          <w:tcPr>
            <w:tcW w:w="1937" w:type="dxa"/>
          </w:tcPr>
          <w:p w:rsidR="001A6635" w:rsidDel="00A829F4" w:rsidRDefault="001A6635" w:rsidP="00293C02">
            <w:pPr>
              <w:pStyle w:val="Plattetekst"/>
              <w:rPr>
                <w:del w:id="516" w:author="Priem, Stefaan" w:date="2013-03-13T09:53:00Z"/>
              </w:rPr>
            </w:pPr>
            <w:del w:id="517" w:author="Priem, Stefaan" w:date="2013-03-13T09:53:00Z">
              <w:r w:rsidDel="00A829F4">
                <w:delText xml:space="preserve">1 </w:delText>
              </w:r>
            </w:del>
          </w:p>
        </w:tc>
      </w:tr>
      <w:tr w:rsidR="001A6635" w:rsidTr="0005004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c>
          <w:tcPr>
            <w:tcW w:w="5387" w:type="dxa"/>
          </w:tcPr>
          <w:p w:rsidR="001A6635" w:rsidRDefault="001A6635" w:rsidP="00293C02">
            <w:pPr>
              <w:pStyle w:val="Plattetekst"/>
            </w:pPr>
            <w:r>
              <w:t>VHF Radio</w:t>
            </w:r>
          </w:p>
        </w:tc>
        <w:tc>
          <w:tcPr>
            <w:tcW w:w="1937" w:type="dxa"/>
          </w:tcPr>
          <w:p w:rsidR="001A6635" w:rsidRDefault="001A6635" w:rsidP="00293C02">
            <w:pPr>
              <w:pStyle w:val="Plattetekst"/>
            </w:pPr>
            <w:r>
              <w:t>2</w:t>
            </w:r>
          </w:p>
        </w:tc>
      </w:tr>
      <w:tr w:rsidR="001A6635" w:rsidTr="0005004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c>
          <w:tcPr>
            <w:tcW w:w="5387" w:type="dxa"/>
          </w:tcPr>
          <w:p w:rsidR="001A6635" w:rsidRDefault="001A6635" w:rsidP="00293C02">
            <w:pPr>
              <w:pStyle w:val="Plattetekst"/>
            </w:pPr>
            <w:r>
              <w:t>Personal attributes</w:t>
            </w:r>
          </w:p>
          <w:p w:rsidR="001A6635" w:rsidRPr="0005004A" w:rsidRDefault="00374FC0" w:rsidP="00293C02">
            <w:pPr>
              <w:pStyle w:val="Plattetekst"/>
              <w:rPr>
                <w:i/>
              </w:rPr>
            </w:pPr>
            <w:r w:rsidRPr="0005004A">
              <w:rPr>
                <w:i/>
              </w:rPr>
              <w:t>Additional personal attributes</w:t>
            </w:r>
          </w:p>
        </w:tc>
        <w:tc>
          <w:tcPr>
            <w:tcW w:w="1937" w:type="dxa"/>
          </w:tcPr>
          <w:p w:rsidR="001A6635" w:rsidRDefault="001A6635" w:rsidP="00293C02">
            <w:pPr>
              <w:pStyle w:val="Plattetekst"/>
            </w:pPr>
            <w:r>
              <w:t>1</w:t>
            </w:r>
          </w:p>
          <w:p w:rsidR="00374FC0" w:rsidRPr="0005004A" w:rsidRDefault="0005004A" w:rsidP="00293C02">
            <w:pPr>
              <w:pStyle w:val="Plattetekst"/>
              <w:rPr>
                <w:i/>
              </w:rPr>
            </w:pPr>
            <w:r w:rsidRPr="0005004A">
              <w:rPr>
                <w:i/>
              </w:rPr>
              <w:t>1</w:t>
            </w:r>
          </w:p>
        </w:tc>
      </w:tr>
      <w:tr w:rsidR="001A6635" w:rsidTr="0005004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c>
          <w:tcPr>
            <w:tcW w:w="5387" w:type="dxa"/>
          </w:tcPr>
          <w:p w:rsidR="001A6635" w:rsidRDefault="001A6635" w:rsidP="00293C02">
            <w:pPr>
              <w:pStyle w:val="Plattetekst"/>
            </w:pPr>
            <w:r>
              <w:t>Emergency situations</w:t>
            </w:r>
          </w:p>
          <w:p w:rsidR="001A6635" w:rsidRPr="0005004A" w:rsidRDefault="00374FC0" w:rsidP="00293C02">
            <w:pPr>
              <w:pStyle w:val="Plattetekst"/>
              <w:rPr>
                <w:i/>
              </w:rPr>
            </w:pPr>
            <w:r w:rsidRPr="0005004A">
              <w:rPr>
                <w:i/>
              </w:rPr>
              <w:t>Responding to emergency situations</w:t>
            </w:r>
          </w:p>
        </w:tc>
        <w:tc>
          <w:tcPr>
            <w:tcW w:w="1937" w:type="dxa"/>
          </w:tcPr>
          <w:p w:rsidR="001A6635" w:rsidRDefault="001A6635" w:rsidP="00293C02">
            <w:pPr>
              <w:pStyle w:val="Plattetekst"/>
            </w:pPr>
            <w:r>
              <w:t>1</w:t>
            </w:r>
          </w:p>
          <w:p w:rsidR="00374FC0" w:rsidRPr="0005004A" w:rsidRDefault="0005004A" w:rsidP="00293C02">
            <w:pPr>
              <w:pStyle w:val="Plattetekst"/>
              <w:rPr>
                <w:i/>
              </w:rPr>
            </w:pPr>
            <w:r w:rsidRPr="0005004A">
              <w:rPr>
                <w:i/>
              </w:rPr>
              <w:t>1</w:t>
            </w:r>
          </w:p>
        </w:tc>
      </w:tr>
      <w:tr w:rsidR="00374FC0" w:rsidTr="001A663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c>
          <w:tcPr>
            <w:tcW w:w="5387" w:type="dxa"/>
          </w:tcPr>
          <w:p w:rsidR="00374FC0" w:rsidRPr="0005004A" w:rsidRDefault="00374FC0" w:rsidP="00293C02">
            <w:pPr>
              <w:pStyle w:val="Plattetekst"/>
              <w:rPr>
                <w:i/>
              </w:rPr>
            </w:pPr>
            <w:r w:rsidRPr="0005004A">
              <w:rPr>
                <w:i/>
              </w:rPr>
              <w:t>Administrative functions</w:t>
            </w:r>
          </w:p>
        </w:tc>
        <w:tc>
          <w:tcPr>
            <w:tcW w:w="1937" w:type="dxa"/>
          </w:tcPr>
          <w:p w:rsidR="00374FC0" w:rsidRPr="0005004A" w:rsidRDefault="0005004A" w:rsidP="00293C02">
            <w:pPr>
              <w:pStyle w:val="Plattetekst"/>
              <w:rPr>
                <w:i/>
              </w:rPr>
            </w:pPr>
            <w:r w:rsidRPr="0005004A">
              <w:rPr>
                <w:i/>
              </w:rPr>
              <w:t>1</w:t>
            </w:r>
          </w:p>
        </w:tc>
      </w:tr>
      <w:tr w:rsidR="00374FC0" w:rsidTr="001A663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c>
          <w:tcPr>
            <w:tcW w:w="5387" w:type="dxa"/>
          </w:tcPr>
          <w:p w:rsidR="00374FC0" w:rsidRPr="0005004A" w:rsidRDefault="00374FC0" w:rsidP="00293C02">
            <w:pPr>
              <w:pStyle w:val="Plattetekst"/>
              <w:rPr>
                <w:i/>
              </w:rPr>
            </w:pPr>
            <w:r w:rsidRPr="0005004A">
              <w:rPr>
                <w:i/>
              </w:rPr>
              <w:t>Legal knowledge</w:t>
            </w:r>
          </w:p>
        </w:tc>
        <w:tc>
          <w:tcPr>
            <w:tcW w:w="1937" w:type="dxa"/>
          </w:tcPr>
          <w:p w:rsidR="00374FC0" w:rsidRPr="0005004A" w:rsidRDefault="0005004A" w:rsidP="00293C02">
            <w:pPr>
              <w:pStyle w:val="Plattetekst"/>
              <w:rPr>
                <w:i/>
              </w:rPr>
            </w:pPr>
            <w:r w:rsidRPr="0005004A">
              <w:rPr>
                <w:i/>
              </w:rPr>
              <w:t>1</w:t>
            </w:r>
          </w:p>
        </w:tc>
      </w:tr>
    </w:tbl>
    <w:p w:rsidR="00D431CE" w:rsidRDefault="00D431CE" w:rsidP="00293C02">
      <w:pPr>
        <w:pStyle w:val="Plattetekst"/>
      </w:pPr>
      <w:r>
        <w:t>Table 3.1: Subject Outline</w:t>
      </w:r>
    </w:p>
    <w:p w:rsidR="00D431CE" w:rsidRDefault="00D431CE" w:rsidP="00293C02">
      <w:pPr>
        <w:pStyle w:val="Plattetekst"/>
      </w:pPr>
      <w:bookmarkStart w:id="518" w:name="_Toc446918289"/>
      <w:r>
        <w:br w:type="page"/>
      </w:r>
      <w:bookmarkStart w:id="519" w:name="_Toc322595459"/>
      <w:r>
        <w:lastRenderedPageBreak/>
        <w:t>Practical Training</w:t>
      </w:r>
      <w:bookmarkEnd w:id="518"/>
      <w:bookmarkEnd w:id="519"/>
    </w:p>
    <w:p w:rsidR="00D431CE" w:rsidRDefault="00D431CE" w:rsidP="00293C02">
      <w:pPr>
        <w:pStyle w:val="Plattetekst"/>
      </w:pPr>
    </w:p>
    <w:p w:rsidR="00D431CE" w:rsidRDefault="00D431CE" w:rsidP="00293C02">
      <w:pPr>
        <w:pStyle w:val="Plattetekst"/>
      </w:pPr>
      <w:r>
        <w:t>In addition to the theoretical subjects, the simulated exercises mentioned below are recommended.</w:t>
      </w:r>
    </w:p>
    <w:p w:rsidR="00D431CE" w:rsidRDefault="00D431CE" w:rsidP="00293C02">
      <w:pPr>
        <w:pStyle w:val="Plattetekst"/>
      </w:pPr>
    </w:p>
    <w:p w:rsidR="00D431CE" w:rsidRDefault="00D431CE" w:rsidP="00293C02">
      <w:pPr>
        <w:pStyle w:val="Plattetekst"/>
      </w:pPr>
      <w:r>
        <w:t xml:space="preserve">The recommended hours shown in the table are the minimum required for each module and will depend on previous experience, entrance level and requirements of the individual. </w:t>
      </w:r>
    </w:p>
    <w:p w:rsidR="00D431CE" w:rsidRDefault="00D431CE" w:rsidP="00293C02">
      <w:pPr>
        <w:pStyle w:val="Plattetekst"/>
      </w:pPr>
    </w:p>
    <w:tbl>
      <w:tblPr>
        <w:tblW w:w="9024"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768"/>
        <w:gridCol w:w="3461"/>
        <w:gridCol w:w="1795"/>
      </w:tblGrid>
      <w:tr w:rsidR="00D431CE" w:rsidTr="00293C02">
        <w:tc>
          <w:tcPr>
            <w:tcW w:w="3768" w:type="dxa"/>
            <w:tcBorders>
              <w:top w:val="single" w:sz="12" w:space="0" w:color="auto"/>
              <w:left w:val="single" w:sz="12" w:space="0" w:color="auto"/>
              <w:bottom w:val="single" w:sz="12" w:space="0" w:color="auto"/>
              <w:right w:val="single" w:sz="12" w:space="0" w:color="auto"/>
            </w:tcBorders>
          </w:tcPr>
          <w:p w:rsidR="00D431CE" w:rsidRDefault="00D431CE" w:rsidP="00293C02">
            <w:pPr>
              <w:pStyle w:val="Plattetekst"/>
            </w:pPr>
            <w:r>
              <w:t>Subject Area</w:t>
            </w:r>
          </w:p>
        </w:tc>
        <w:tc>
          <w:tcPr>
            <w:tcW w:w="3461" w:type="dxa"/>
            <w:tcBorders>
              <w:top w:val="single" w:sz="12" w:space="0" w:color="auto"/>
              <w:left w:val="single" w:sz="12" w:space="0" w:color="auto"/>
              <w:bottom w:val="single" w:sz="12" w:space="0" w:color="auto"/>
              <w:right w:val="single" w:sz="12" w:space="0" w:color="auto"/>
            </w:tcBorders>
          </w:tcPr>
          <w:p w:rsidR="00D431CE" w:rsidRDefault="00D431CE" w:rsidP="00293C02">
            <w:pPr>
              <w:pStyle w:val="Plattetekst"/>
            </w:pPr>
            <w:r>
              <w:t>Assessment criteria</w:t>
            </w:r>
          </w:p>
        </w:tc>
        <w:tc>
          <w:tcPr>
            <w:tcW w:w="1795" w:type="dxa"/>
            <w:tcBorders>
              <w:top w:val="single" w:sz="12" w:space="0" w:color="auto"/>
              <w:left w:val="single" w:sz="12" w:space="0" w:color="auto"/>
              <w:bottom w:val="single" w:sz="12" w:space="0" w:color="auto"/>
              <w:right w:val="single" w:sz="12" w:space="0" w:color="auto"/>
            </w:tcBorders>
          </w:tcPr>
          <w:p w:rsidR="00D431CE" w:rsidRDefault="00D431CE" w:rsidP="00293C02">
            <w:pPr>
              <w:pStyle w:val="Plattetekst"/>
            </w:pPr>
            <w:r>
              <w:t>Recommended hours</w:t>
            </w:r>
          </w:p>
        </w:tc>
      </w:tr>
      <w:tr w:rsidR="00D431CE" w:rsidTr="00293C02">
        <w:tc>
          <w:tcPr>
            <w:tcW w:w="3768" w:type="dxa"/>
            <w:tcBorders>
              <w:top w:val="nil"/>
            </w:tcBorders>
          </w:tcPr>
          <w:p w:rsidR="00D431CE" w:rsidRDefault="00D431CE" w:rsidP="00293C02">
            <w:pPr>
              <w:pStyle w:val="Plattetekst"/>
              <w:rPr>
                <w:i/>
              </w:rPr>
            </w:pPr>
            <w:r>
              <w:rPr>
                <w:i/>
              </w:rPr>
              <w:t>Basic skills</w:t>
            </w:r>
          </w:p>
          <w:p w:rsidR="00D431CE" w:rsidRDefault="00D431CE" w:rsidP="00293C02">
            <w:pPr>
              <w:pStyle w:val="Plattetekst"/>
            </w:pPr>
            <w:r>
              <w:t xml:space="preserve">Monitoring and identification </w:t>
            </w:r>
          </w:p>
          <w:p w:rsidR="00D431CE" w:rsidRDefault="00D431CE" w:rsidP="00293C02">
            <w:pPr>
              <w:pStyle w:val="Plattetekst"/>
            </w:pPr>
            <w:r>
              <w:t>Communication co-ordination</w:t>
            </w:r>
          </w:p>
          <w:p w:rsidR="00D431CE" w:rsidRDefault="00D431CE" w:rsidP="00293C02">
            <w:pPr>
              <w:pStyle w:val="Plattetekst"/>
            </w:pPr>
            <w:r>
              <w:t>Evaluation and interpretation of the traffic situation</w:t>
            </w:r>
          </w:p>
          <w:p w:rsidR="00D431CE" w:rsidRDefault="00D431CE" w:rsidP="00293C02">
            <w:pPr>
              <w:pStyle w:val="Plattetekst"/>
            </w:pPr>
            <w:r>
              <w:t>Log keeping, recording and reporting</w:t>
            </w:r>
          </w:p>
        </w:tc>
        <w:tc>
          <w:tcPr>
            <w:tcW w:w="3461" w:type="dxa"/>
            <w:tcBorders>
              <w:top w:val="nil"/>
            </w:tcBorders>
          </w:tcPr>
          <w:p w:rsidR="00D431CE" w:rsidRDefault="00D431CE" w:rsidP="00293C02">
            <w:pPr>
              <w:pStyle w:val="Plattetekst"/>
            </w:pPr>
          </w:p>
          <w:p w:rsidR="00D431CE" w:rsidRDefault="00D431CE" w:rsidP="00293C02">
            <w:pPr>
              <w:pStyle w:val="Plattetekst"/>
            </w:pPr>
            <w:r>
              <w:t>Ability to identify, correctly interpret and handle reports from five simulated vessels.</w:t>
            </w:r>
          </w:p>
        </w:tc>
        <w:tc>
          <w:tcPr>
            <w:tcW w:w="1795" w:type="dxa"/>
            <w:tcBorders>
              <w:top w:val="nil"/>
            </w:tcBorders>
          </w:tcPr>
          <w:p w:rsidR="00D431CE" w:rsidRDefault="00D431CE" w:rsidP="00293C02">
            <w:pPr>
              <w:pStyle w:val="Plattetekst"/>
            </w:pPr>
          </w:p>
          <w:p w:rsidR="00D431CE" w:rsidRDefault="00D431CE" w:rsidP="00293C02">
            <w:pPr>
              <w:pStyle w:val="Plattetekst"/>
            </w:pPr>
            <w:r>
              <w:t>2</w:t>
            </w:r>
          </w:p>
        </w:tc>
      </w:tr>
      <w:tr w:rsidR="00D431CE" w:rsidTr="00293C02">
        <w:tc>
          <w:tcPr>
            <w:tcW w:w="3768" w:type="dxa"/>
          </w:tcPr>
          <w:p w:rsidR="00D431CE" w:rsidRDefault="00D431CE" w:rsidP="00293C02">
            <w:pPr>
              <w:pStyle w:val="Plattetekst"/>
              <w:rPr>
                <w:i/>
              </w:rPr>
            </w:pPr>
            <w:r>
              <w:rPr>
                <w:i/>
              </w:rPr>
              <w:t>Traffic interaction and conflict resolution</w:t>
            </w:r>
          </w:p>
          <w:p w:rsidR="00D431CE" w:rsidRDefault="00D431CE" w:rsidP="00293C02">
            <w:pPr>
              <w:pStyle w:val="Plattetekst"/>
            </w:pPr>
            <w:r>
              <w:t>Waterway management in multi-ship scenarios</w:t>
            </w:r>
          </w:p>
          <w:p w:rsidR="00D431CE" w:rsidRDefault="00D431CE" w:rsidP="00293C02">
            <w:pPr>
              <w:pStyle w:val="Plattetekst"/>
            </w:pPr>
            <w:r>
              <w:t>Anticipation and projection of traffic patterns</w:t>
            </w:r>
          </w:p>
          <w:p w:rsidR="00D431CE" w:rsidRDefault="00D431CE" w:rsidP="00293C02">
            <w:pPr>
              <w:pStyle w:val="Plattetekst"/>
            </w:pPr>
            <w:r>
              <w:t>Critical areas</w:t>
            </w:r>
          </w:p>
          <w:p w:rsidR="00D431CE" w:rsidRDefault="00D431CE" w:rsidP="00293C02">
            <w:pPr>
              <w:pStyle w:val="Plattetekst"/>
            </w:pPr>
            <w:r>
              <w:t>Vessels overtaking and approaching each other</w:t>
            </w:r>
          </w:p>
          <w:p w:rsidR="00D431CE" w:rsidRDefault="00D431CE" w:rsidP="00293C02">
            <w:pPr>
              <w:pStyle w:val="Plattetekst"/>
            </w:pPr>
            <w:r>
              <w:t>VTS sailing plans, including those for deep draught vessels</w:t>
            </w:r>
          </w:p>
        </w:tc>
        <w:tc>
          <w:tcPr>
            <w:tcW w:w="3461" w:type="dxa"/>
          </w:tcPr>
          <w:p w:rsidR="00D431CE" w:rsidRDefault="00D431CE" w:rsidP="00293C02">
            <w:pPr>
              <w:pStyle w:val="Plattetekst"/>
            </w:pPr>
          </w:p>
          <w:p w:rsidR="00D431CE" w:rsidRDefault="00D431CE" w:rsidP="00293C02">
            <w:pPr>
              <w:pStyle w:val="Plattetekst"/>
            </w:pPr>
          </w:p>
          <w:p w:rsidR="00D431CE" w:rsidRDefault="00D431CE" w:rsidP="00293C02">
            <w:pPr>
              <w:pStyle w:val="Plattetekst"/>
            </w:pPr>
            <w:r>
              <w:t>Ability to identify, correctly interpret and deal with up to five simulated vessels in complex situations.</w:t>
            </w:r>
          </w:p>
          <w:p w:rsidR="00D431CE" w:rsidRDefault="00D431CE" w:rsidP="00293C02">
            <w:pPr>
              <w:pStyle w:val="Plattetekst"/>
            </w:pPr>
            <w:r>
              <w:t>Ability to prepare VTS sailing plans, to monitor their execution and amend them due to unforeseen circumstances.</w:t>
            </w:r>
          </w:p>
        </w:tc>
        <w:tc>
          <w:tcPr>
            <w:tcW w:w="1795" w:type="dxa"/>
          </w:tcPr>
          <w:p w:rsidR="00D431CE" w:rsidRDefault="00D431CE" w:rsidP="00293C02">
            <w:pPr>
              <w:pStyle w:val="Plattetekst"/>
            </w:pPr>
          </w:p>
          <w:p w:rsidR="00D431CE" w:rsidRDefault="00D431CE" w:rsidP="00293C02">
            <w:pPr>
              <w:pStyle w:val="Plattetekst"/>
            </w:pPr>
          </w:p>
          <w:p w:rsidR="00D431CE" w:rsidRDefault="00D431CE" w:rsidP="00293C02">
            <w:pPr>
              <w:pStyle w:val="Plattetekst"/>
            </w:pPr>
            <w:r>
              <w:t>4</w:t>
            </w:r>
          </w:p>
        </w:tc>
      </w:tr>
      <w:tr w:rsidR="00D431CE" w:rsidTr="00293C02">
        <w:tc>
          <w:tcPr>
            <w:tcW w:w="3768" w:type="dxa"/>
          </w:tcPr>
          <w:p w:rsidR="00D431CE" w:rsidRDefault="00D431CE" w:rsidP="00293C02">
            <w:pPr>
              <w:pStyle w:val="Plattetekst"/>
              <w:rPr>
                <w:i/>
              </w:rPr>
            </w:pPr>
            <w:r>
              <w:rPr>
                <w:i/>
              </w:rPr>
              <w:t>Emergencies and special situations</w:t>
            </w:r>
          </w:p>
          <w:p w:rsidR="00D431CE" w:rsidRDefault="00D431CE" w:rsidP="00293C02">
            <w:pPr>
              <w:pStyle w:val="Plattetekst"/>
            </w:pPr>
            <w:r>
              <w:t>Contingency plans</w:t>
            </w:r>
          </w:p>
          <w:p w:rsidR="00D431CE" w:rsidRDefault="00D431CE" w:rsidP="00293C02">
            <w:pPr>
              <w:pStyle w:val="Plattetekst"/>
            </w:pPr>
            <w:r>
              <w:t>Adverse weather conditions</w:t>
            </w:r>
          </w:p>
          <w:p w:rsidR="00D431CE" w:rsidRDefault="00D431CE" w:rsidP="00293C02">
            <w:pPr>
              <w:pStyle w:val="Plattetekst"/>
            </w:pPr>
            <w:r>
              <w:t>Special vessels and those with restricted manoeuvrability</w:t>
            </w:r>
          </w:p>
          <w:p w:rsidR="00D431CE" w:rsidRDefault="00D431CE" w:rsidP="00293C02">
            <w:pPr>
              <w:pStyle w:val="Plattetekst"/>
            </w:pPr>
            <w:r>
              <w:t>Internal and external emergencies</w:t>
            </w:r>
          </w:p>
        </w:tc>
        <w:tc>
          <w:tcPr>
            <w:tcW w:w="3461" w:type="dxa"/>
          </w:tcPr>
          <w:p w:rsidR="00D431CE" w:rsidRDefault="00D431CE" w:rsidP="00293C02">
            <w:pPr>
              <w:pStyle w:val="Plattetekst"/>
            </w:pPr>
          </w:p>
          <w:p w:rsidR="00D431CE" w:rsidRDefault="00D431CE" w:rsidP="00293C02">
            <w:pPr>
              <w:pStyle w:val="Plattetekst"/>
            </w:pPr>
            <w:r>
              <w:t>Ability to identify, correctly interpret data and handle reports from 20 simulated vessels during emergencies and special situations.</w:t>
            </w:r>
          </w:p>
        </w:tc>
        <w:tc>
          <w:tcPr>
            <w:tcW w:w="1795" w:type="dxa"/>
          </w:tcPr>
          <w:p w:rsidR="00D431CE" w:rsidRDefault="00D431CE" w:rsidP="00293C02">
            <w:pPr>
              <w:pStyle w:val="Plattetekst"/>
            </w:pPr>
          </w:p>
          <w:p w:rsidR="00D431CE" w:rsidRDefault="00D431CE" w:rsidP="00293C02">
            <w:pPr>
              <w:pStyle w:val="Plattetekst"/>
            </w:pPr>
            <w:r>
              <w:t>3</w:t>
            </w:r>
          </w:p>
        </w:tc>
      </w:tr>
    </w:tbl>
    <w:p w:rsidR="00D431CE" w:rsidRDefault="00D431CE" w:rsidP="00293C02">
      <w:pPr>
        <w:pStyle w:val="Plattetekst"/>
      </w:pPr>
      <w:r>
        <w:t>Table 3.2: Practical training exercises</w:t>
      </w:r>
    </w:p>
    <w:p w:rsidR="00D431CE" w:rsidRDefault="00D431CE" w:rsidP="00293C02">
      <w:pPr>
        <w:pStyle w:val="Plattetekst"/>
      </w:pPr>
      <w:bookmarkStart w:id="520" w:name="_Toc414767096"/>
      <w:bookmarkStart w:id="521" w:name="_Toc322595460"/>
      <w:r>
        <w:t>Section 4 - Guidelines for Instructors</w:t>
      </w:r>
      <w:bookmarkEnd w:id="520"/>
      <w:bookmarkEnd w:id="521"/>
    </w:p>
    <w:p w:rsidR="00D431CE" w:rsidRDefault="00D431CE" w:rsidP="00293C02">
      <w:pPr>
        <w:pStyle w:val="Plattetekst"/>
      </w:pPr>
      <w:bookmarkStart w:id="522" w:name="_Toc414767097"/>
      <w:bookmarkStart w:id="523" w:name="_Toc322595461"/>
      <w:r>
        <w:t>Introduction</w:t>
      </w:r>
      <w:bookmarkEnd w:id="522"/>
      <w:bookmarkEnd w:id="523"/>
    </w:p>
    <w:p w:rsidR="00D431CE" w:rsidRDefault="00D431CE" w:rsidP="00293C02">
      <w:pPr>
        <w:pStyle w:val="Plattetekst"/>
      </w:pPr>
    </w:p>
    <w:p w:rsidR="00D431CE" w:rsidRDefault="00D431CE" w:rsidP="00293C02">
      <w:pPr>
        <w:pStyle w:val="Plattetekst"/>
        <w:rPr>
          <w:kern w:val="28"/>
        </w:rPr>
      </w:pPr>
      <w:r>
        <w:rPr>
          <w:kern w:val="28"/>
        </w:rPr>
        <w:t xml:space="preserve">VTS Operators are appropriately qualified persons performing one or more tasks contributing to the services of a VTS. It is essential that education and training be aimed at minimising incidents due to mistakes or errors of judgement. This Model Course is designed to meet the minimum requirements for revalidation and refresher training.  </w:t>
      </w:r>
    </w:p>
    <w:p w:rsidR="00D431CE" w:rsidRDefault="00D431CE" w:rsidP="00293C02">
      <w:pPr>
        <w:pStyle w:val="Plattetekst"/>
      </w:pPr>
    </w:p>
    <w:p w:rsidR="00D431CE" w:rsidRDefault="00D431CE" w:rsidP="00293C02">
      <w:pPr>
        <w:pStyle w:val="Plattetekst"/>
      </w:pPr>
      <w:r>
        <w:lastRenderedPageBreak/>
        <w:t xml:space="preserve">A sense of responsibility, watchfulness and preciseness characterise a competent VTS Operator. Training and education should therefore aim at stimulating these qualities. This can be achieved by impressing upon participants the importance of proper </w:t>
      </w:r>
      <w:proofErr w:type="spellStart"/>
      <w:r>
        <w:t>watchkeeping</w:t>
      </w:r>
      <w:proofErr w:type="spellEnd"/>
      <w:r>
        <w:t xml:space="preserve"> routines and safe procedures. Participants should also be motivated to respect instructions, rules and regulations that have been adopted with the intention of protecting life, health, material goods and the environment.</w:t>
      </w:r>
    </w:p>
    <w:p w:rsidR="00D431CE" w:rsidRDefault="00D431CE" w:rsidP="00293C02">
      <w:pPr>
        <w:pStyle w:val="Plattetekst"/>
      </w:pPr>
    </w:p>
    <w:p w:rsidR="00D431CE" w:rsidRDefault="00D431CE" w:rsidP="00293C02">
      <w:pPr>
        <w:pStyle w:val="Plattetekst"/>
      </w:pPr>
      <w:r>
        <w:t xml:space="preserve">Those parts of the subjects that are important from the point of view of safety should be emphasised. The Instructor should therefore be thoroughly acquainted with the relevant rules that regulate vessel traffic services. </w:t>
      </w:r>
    </w:p>
    <w:p w:rsidR="00D431CE" w:rsidRDefault="00D431CE" w:rsidP="00293C02">
      <w:pPr>
        <w:pStyle w:val="Plattetekst"/>
      </w:pPr>
    </w:p>
    <w:p w:rsidR="00D431CE" w:rsidRDefault="00D431CE" w:rsidP="00293C02">
      <w:pPr>
        <w:pStyle w:val="Plattetekst"/>
      </w:pPr>
      <w:r>
        <w:t>It is important to keep in mind the close relationship of all subjects in the VTS Operators course. In particular, Instructors should continuously monitor the personal attributes of the participants and, when appropriate, draw their attention to the need to meet the learning objectives of that module.</w:t>
      </w:r>
    </w:p>
    <w:p w:rsidR="00D431CE" w:rsidRDefault="00D431CE" w:rsidP="00293C02">
      <w:pPr>
        <w:pStyle w:val="Plattetekst"/>
      </w:pPr>
    </w:p>
    <w:p w:rsidR="00D431CE" w:rsidRDefault="00D431CE" w:rsidP="00293C02">
      <w:pPr>
        <w:pStyle w:val="Plattetekst"/>
      </w:pPr>
      <w:r>
        <w:t>In vessel traffic services new methods and equipment are being continually developed. This makes it necessary for instructors to keep up to date in new techniques and in national and international rules and regulations. Instructors should also be encouraged to teach relevant new developments and techniques not mentioned in this syllabus.</w:t>
      </w:r>
    </w:p>
    <w:p w:rsidR="00D431CE" w:rsidRDefault="00D431CE" w:rsidP="00293C02">
      <w:pPr>
        <w:pStyle w:val="Plattetekst"/>
      </w:pPr>
      <w:bookmarkStart w:id="524" w:name="_Toc414767098"/>
      <w:bookmarkStart w:id="525" w:name="_Toc322595462"/>
      <w:r>
        <w:t>Curriculum</w:t>
      </w:r>
      <w:bookmarkEnd w:id="524"/>
      <w:bookmarkEnd w:id="525"/>
    </w:p>
    <w:p w:rsidR="00D431CE" w:rsidRDefault="00D431CE" w:rsidP="00293C02">
      <w:pPr>
        <w:pStyle w:val="Plattetekst"/>
      </w:pPr>
    </w:p>
    <w:p w:rsidR="00D431CE" w:rsidRDefault="00D431CE" w:rsidP="00293C02">
      <w:pPr>
        <w:pStyle w:val="Plattetekst"/>
      </w:pPr>
      <w:r>
        <w:t>With respect to the Course Outline, Instructors are not obliged to follow the sequence of subjects in which they appear, but should organise them in the manner that is considered to be the most effective for the course participants. The success of the course will depend, to a large extent, upon detailed co-ordination of the individual subjects into a coherent teaching scheme. It is important that an experienced Instructor acts as course co-ordinator to plan and supervise the implementation of the course.</w:t>
      </w:r>
    </w:p>
    <w:p w:rsidR="00D431CE" w:rsidRDefault="00D431CE" w:rsidP="00293C02">
      <w:pPr>
        <w:pStyle w:val="Plattetekst"/>
      </w:pPr>
    </w:p>
    <w:p w:rsidR="00D431CE" w:rsidRDefault="00D431CE" w:rsidP="00293C02">
      <w:pPr>
        <w:pStyle w:val="Plattetekst"/>
      </w:pPr>
      <w:r>
        <w:t>The teaching schemes should be reviewed carefully to ensure that:</w:t>
      </w:r>
    </w:p>
    <w:p w:rsidR="00D431CE" w:rsidRDefault="00D431CE" w:rsidP="00293C02">
      <w:pPr>
        <w:pStyle w:val="Plattetekst"/>
      </w:pPr>
      <w:r>
        <w:t>all of the listed subjects are covered;</w:t>
      </w:r>
    </w:p>
    <w:p w:rsidR="00D431CE" w:rsidRDefault="00D431CE" w:rsidP="00293C02">
      <w:pPr>
        <w:pStyle w:val="Plattetekst"/>
      </w:pPr>
      <w:r>
        <w:t xml:space="preserve">unnecessary repetition is avoided; and </w:t>
      </w:r>
    </w:p>
    <w:p w:rsidR="00D431CE" w:rsidRDefault="00D431CE" w:rsidP="00293C02">
      <w:pPr>
        <w:pStyle w:val="Plattetekst"/>
      </w:pPr>
      <w:r>
        <w:t xml:space="preserve">essential pre-requisite knowledge at any stage is covered. </w:t>
      </w:r>
    </w:p>
    <w:p w:rsidR="00D431CE" w:rsidRDefault="00D431CE" w:rsidP="00293C02">
      <w:pPr>
        <w:pStyle w:val="Plattetekst"/>
      </w:pPr>
    </w:p>
    <w:p w:rsidR="00D431CE" w:rsidRDefault="00D431CE" w:rsidP="00293C02">
      <w:pPr>
        <w:pStyle w:val="Plattetekst"/>
      </w:pPr>
      <w:r>
        <w:t>Care should be taken to see that items excluded from the syllabus are not introduced, except where necessary to meet additional requirements of the Competent Authority.</w:t>
      </w:r>
    </w:p>
    <w:p w:rsidR="00D431CE" w:rsidRDefault="00D431CE" w:rsidP="00293C02">
      <w:pPr>
        <w:pStyle w:val="Plattetekst"/>
      </w:pPr>
    </w:p>
    <w:p w:rsidR="00D431CE" w:rsidRDefault="00D431CE" w:rsidP="00293C02">
      <w:pPr>
        <w:pStyle w:val="Plattetekst"/>
      </w:pPr>
      <w:r>
        <w:t>The course co-ordinator should monitor the running of the course. There should be ongoing interaction with the Instructors concerning the progress of the participants and any problems that have become apparent. Modifications to the teaching scheme should be made where necessary to ensure that required levels of competence are met. Additional training should be arranged to enable participants requiring remedial training to achieve appropriate competence.</w:t>
      </w:r>
    </w:p>
    <w:p w:rsidR="00D431CE" w:rsidRDefault="00D431CE" w:rsidP="00293C02">
      <w:pPr>
        <w:pStyle w:val="Plattetekst"/>
      </w:pPr>
    </w:p>
    <w:p w:rsidR="00D431CE" w:rsidRDefault="00D431CE" w:rsidP="00293C02">
      <w:pPr>
        <w:pStyle w:val="Plattetekst"/>
      </w:pPr>
      <w:r>
        <w:t>An adequate period of time should be allowed at the end of the course for revision and review of the course content. That period and the time occupied by assessments may be additional to the times shown in Section 3 - Course Outline.</w:t>
      </w:r>
    </w:p>
    <w:p w:rsidR="00D431CE" w:rsidRDefault="00D431CE" w:rsidP="00293C02">
      <w:pPr>
        <w:pStyle w:val="Plattetekst"/>
      </w:pPr>
    </w:p>
    <w:p w:rsidR="00D431CE" w:rsidRDefault="00D431CE" w:rsidP="00293C02">
      <w:pPr>
        <w:pStyle w:val="Plattetekst"/>
      </w:pPr>
    </w:p>
    <w:p w:rsidR="00D431CE" w:rsidRDefault="00D431CE" w:rsidP="00293C02">
      <w:pPr>
        <w:pStyle w:val="Plattetekst"/>
      </w:pPr>
      <w:bookmarkStart w:id="526" w:name="_Toc414767099"/>
      <w:bookmarkStart w:id="527" w:name="_Toc322595463"/>
      <w:r>
        <w:lastRenderedPageBreak/>
        <w:t>Section 5 - Evaluation</w:t>
      </w:r>
      <w:bookmarkEnd w:id="526"/>
      <w:r>
        <w:t xml:space="preserve"> or Assessment</w:t>
      </w:r>
      <w:bookmarkEnd w:id="527"/>
    </w:p>
    <w:p w:rsidR="00D431CE" w:rsidRDefault="00D431CE" w:rsidP="00293C02">
      <w:pPr>
        <w:pStyle w:val="Plattetekst"/>
      </w:pPr>
    </w:p>
    <w:p w:rsidR="00D431CE" w:rsidRDefault="00D431CE" w:rsidP="00293C02">
      <w:pPr>
        <w:pStyle w:val="Plattetekst"/>
      </w:pPr>
      <w:r>
        <w:t xml:space="preserve">Regular assessment of course participants during training should be undertaken. The assessment may be based on the performance and progress of the participants. These assessments may be additional to any examination required for the purposes of certification. </w:t>
      </w:r>
    </w:p>
    <w:p w:rsidR="00D431CE" w:rsidRDefault="00D431CE" w:rsidP="00293C02">
      <w:pPr>
        <w:pStyle w:val="Plattetekst"/>
      </w:pPr>
    </w:p>
    <w:p w:rsidR="00D431CE" w:rsidRDefault="00D431CE" w:rsidP="00293C02">
      <w:pPr>
        <w:pStyle w:val="Plattetekst"/>
      </w:pPr>
      <w:r>
        <w:t>Assessments should use the following five levels to indicate the learning level attained by participants. It is recommended that an average level of three to four should be considered as being satisfactory.</w:t>
      </w:r>
    </w:p>
    <w:p w:rsidR="00D431CE" w:rsidRDefault="00D431CE" w:rsidP="00293C02">
      <w:pPr>
        <w:pStyle w:val="Plattetekst"/>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52"/>
        <w:gridCol w:w="1997"/>
        <w:gridCol w:w="5874"/>
      </w:tblGrid>
      <w:tr w:rsidR="00D431CE" w:rsidTr="00293C02">
        <w:tc>
          <w:tcPr>
            <w:tcW w:w="1152" w:type="dxa"/>
          </w:tcPr>
          <w:p w:rsidR="00D431CE" w:rsidRDefault="00D431CE" w:rsidP="00293C02">
            <w:pPr>
              <w:pStyle w:val="Plattetekst"/>
            </w:pPr>
            <w:r>
              <w:t>LEVEL</w:t>
            </w:r>
          </w:p>
        </w:tc>
        <w:tc>
          <w:tcPr>
            <w:tcW w:w="1997" w:type="dxa"/>
          </w:tcPr>
          <w:p w:rsidR="00D431CE" w:rsidRDefault="00D431CE" w:rsidP="00293C02">
            <w:pPr>
              <w:pStyle w:val="Plattetekst"/>
            </w:pPr>
            <w:r>
              <w:t>CATEGORY</w:t>
            </w:r>
          </w:p>
        </w:tc>
        <w:tc>
          <w:tcPr>
            <w:tcW w:w="5874" w:type="dxa"/>
          </w:tcPr>
          <w:p w:rsidR="00D431CE" w:rsidRDefault="00D431CE" w:rsidP="00293C02">
            <w:pPr>
              <w:pStyle w:val="Plattetekst"/>
            </w:pPr>
            <w:r>
              <w:t>DESCRIPTION</w:t>
            </w:r>
          </w:p>
        </w:tc>
      </w:tr>
      <w:tr w:rsidR="00D431CE" w:rsidTr="00293C02">
        <w:tc>
          <w:tcPr>
            <w:tcW w:w="1152" w:type="dxa"/>
          </w:tcPr>
          <w:p w:rsidR="00D431CE" w:rsidRDefault="00D431CE" w:rsidP="00293C02">
            <w:pPr>
              <w:pStyle w:val="Plattetekst"/>
              <w:rPr>
                <w:sz w:val="20"/>
              </w:rPr>
            </w:pPr>
            <w:r>
              <w:rPr>
                <w:sz w:val="20"/>
              </w:rPr>
              <w:t>LEVEL 1</w:t>
            </w:r>
          </w:p>
        </w:tc>
        <w:tc>
          <w:tcPr>
            <w:tcW w:w="1997" w:type="dxa"/>
          </w:tcPr>
          <w:p w:rsidR="00D431CE" w:rsidRDefault="00D431CE" w:rsidP="00293C02">
            <w:pPr>
              <w:pStyle w:val="Plattetekst"/>
              <w:rPr>
                <w:sz w:val="20"/>
              </w:rPr>
            </w:pPr>
            <w:r>
              <w:rPr>
                <w:sz w:val="20"/>
              </w:rPr>
              <w:t>RECEIVING</w:t>
            </w:r>
          </w:p>
        </w:tc>
        <w:tc>
          <w:tcPr>
            <w:tcW w:w="5874" w:type="dxa"/>
          </w:tcPr>
          <w:p w:rsidR="00D431CE" w:rsidRDefault="00D431CE" w:rsidP="00293C02">
            <w:pPr>
              <w:pStyle w:val="Plattetekst"/>
              <w:rPr>
                <w:sz w:val="20"/>
              </w:rPr>
            </w:pPr>
            <w:r>
              <w:rPr>
                <w:sz w:val="20"/>
              </w:rPr>
              <w:t>The participant’s willingness to participate in the learning activity.</w:t>
            </w:r>
          </w:p>
          <w:p w:rsidR="00D431CE" w:rsidRDefault="00D431CE" w:rsidP="00293C02">
            <w:pPr>
              <w:pStyle w:val="Plattetekst"/>
              <w:rPr>
                <w:sz w:val="20"/>
              </w:rPr>
            </w:pPr>
          </w:p>
        </w:tc>
      </w:tr>
      <w:tr w:rsidR="00D431CE" w:rsidTr="00293C02">
        <w:tc>
          <w:tcPr>
            <w:tcW w:w="1152" w:type="dxa"/>
          </w:tcPr>
          <w:p w:rsidR="00D431CE" w:rsidRDefault="00D431CE" w:rsidP="00293C02">
            <w:pPr>
              <w:pStyle w:val="Plattetekst"/>
              <w:rPr>
                <w:sz w:val="20"/>
              </w:rPr>
            </w:pPr>
            <w:r>
              <w:rPr>
                <w:sz w:val="20"/>
              </w:rPr>
              <w:t>LEVEL 2</w:t>
            </w:r>
          </w:p>
        </w:tc>
        <w:tc>
          <w:tcPr>
            <w:tcW w:w="1997" w:type="dxa"/>
          </w:tcPr>
          <w:p w:rsidR="00D431CE" w:rsidRDefault="00D431CE" w:rsidP="00293C02">
            <w:pPr>
              <w:pStyle w:val="Plattetekst"/>
              <w:rPr>
                <w:sz w:val="20"/>
              </w:rPr>
            </w:pPr>
            <w:r>
              <w:rPr>
                <w:sz w:val="20"/>
              </w:rPr>
              <w:t>RESPONDING</w:t>
            </w:r>
          </w:p>
        </w:tc>
        <w:tc>
          <w:tcPr>
            <w:tcW w:w="5874" w:type="dxa"/>
          </w:tcPr>
          <w:p w:rsidR="00D431CE" w:rsidRDefault="00D431CE" w:rsidP="00293C02">
            <w:pPr>
              <w:pStyle w:val="Plattetekst"/>
              <w:rPr>
                <w:sz w:val="20"/>
              </w:rPr>
            </w:pPr>
            <w:r>
              <w:rPr>
                <w:sz w:val="20"/>
              </w:rPr>
              <w:t>The participant’s active participation in the learning activity.</w:t>
            </w:r>
          </w:p>
          <w:p w:rsidR="00D431CE" w:rsidRDefault="00D431CE" w:rsidP="00293C02">
            <w:pPr>
              <w:pStyle w:val="Plattetekst"/>
              <w:rPr>
                <w:sz w:val="20"/>
              </w:rPr>
            </w:pPr>
          </w:p>
        </w:tc>
      </w:tr>
      <w:tr w:rsidR="00D431CE" w:rsidTr="00293C02">
        <w:tc>
          <w:tcPr>
            <w:tcW w:w="1152" w:type="dxa"/>
          </w:tcPr>
          <w:p w:rsidR="00D431CE" w:rsidRDefault="00D431CE" w:rsidP="00293C02">
            <w:pPr>
              <w:pStyle w:val="Plattetekst"/>
              <w:rPr>
                <w:sz w:val="20"/>
              </w:rPr>
            </w:pPr>
            <w:r>
              <w:rPr>
                <w:sz w:val="20"/>
              </w:rPr>
              <w:t>LEVEL 3</w:t>
            </w:r>
          </w:p>
        </w:tc>
        <w:tc>
          <w:tcPr>
            <w:tcW w:w="1997" w:type="dxa"/>
          </w:tcPr>
          <w:p w:rsidR="00D431CE" w:rsidRDefault="00D431CE" w:rsidP="00293C02">
            <w:pPr>
              <w:pStyle w:val="Plattetekst"/>
              <w:rPr>
                <w:sz w:val="20"/>
              </w:rPr>
            </w:pPr>
            <w:r>
              <w:rPr>
                <w:sz w:val="20"/>
              </w:rPr>
              <w:t>SIGNIFICANCE</w:t>
            </w:r>
          </w:p>
        </w:tc>
        <w:tc>
          <w:tcPr>
            <w:tcW w:w="5874" w:type="dxa"/>
          </w:tcPr>
          <w:p w:rsidR="00D431CE" w:rsidRDefault="00D431CE">
            <w:pPr>
              <w:pStyle w:val="Plattetekst"/>
              <w:rPr>
                <w:kern w:val="28"/>
                <w:szCs w:val="24"/>
              </w:rPr>
            </w:pPr>
            <w:r>
              <w:rPr>
                <w:kern w:val="28"/>
                <w:szCs w:val="24"/>
              </w:rPr>
              <w:t>The value that the participant attaches to a particular object, phenomena or behaviour.</w:t>
            </w:r>
          </w:p>
          <w:p w:rsidR="00D431CE" w:rsidRDefault="00D431CE" w:rsidP="00293C02">
            <w:pPr>
              <w:pStyle w:val="Plattetekst"/>
              <w:rPr>
                <w:sz w:val="20"/>
              </w:rPr>
            </w:pPr>
          </w:p>
        </w:tc>
      </w:tr>
      <w:tr w:rsidR="00D431CE" w:rsidTr="00293C02">
        <w:tc>
          <w:tcPr>
            <w:tcW w:w="1152" w:type="dxa"/>
            <w:tcBorders>
              <w:bottom w:val="nil"/>
            </w:tcBorders>
          </w:tcPr>
          <w:p w:rsidR="00D431CE" w:rsidRDefault="00D431CE" w:rsidP="00293C02">
            <w:pPr>
              <w:pStyle w:val="Plattetekst"/>
              <w:rPr>
                <w:sz w:val="20"/>
              </w:rPr>
            </w:pPr>
            <w:r>
              <w:rPr>
                <w:sz w:val="20"/>
              </w:rPr>
              <w:t>LEVEL 4</w:t>
            </w:r>
          </w:p>
        </w:tc>
        <w:tc>
          <w:tcPr>
            <w:tcW w:w="1997" w:type="dxa"/>
            <w:tcBorders>
              <w:bottom w:val="nil"/>
            </w:tcBorders>
          </w:tcPr>
          <w:p w:rsidR="00D431CE" w:rsidRDefault="00D431CE" w:rsidP="00293C02">
            <w:pPr>
              <w:pStyle w:val="Plattetekst"/>
              <w:rPr>
                <w:sz w:val="20"/>
              </w:rPr>
            </w:pPr>
            <w:r>
              <w:rPr>
                <w:sz w:val="20"/>
              </w:rPr>
              <w:t>ORGANISATION</w:t>
            </w:r>
          </w:p>
        </w:tc>
        <w:tc>
          <w:tcPr>
            <w:tcW w:w="5874" w:type="dxa"/>
            <w:tcBorders>
              <w:bottom w:val="nil"/>
            </w:tcBorders>
          </w:tcPr>
          <w:p w:rsidR="00D431CE" w:rsidRDefault="00D431CE" w:rsidP="00293C02">
            <w:pPr>
              <w:pStyle w:val="Plattetekst"/>
              <w:rPr>
                <w:sz w:val="20"/>
              </w:rPr>
            </w:pPr>
            <w:r>
              <w:rPr>
                <w:sz w:val="20"/>
              </w:rPr>
              <w:t>The participant’s ability in bringing together different values, resolving conflicts between them and the building of an internally consistent value system.</w:t>
            </w:r>
          </w:p>
          <w:p w:rsidR="00D431CE" w:rsidRDefault="00D431CE" w:rsidP="00293C02">
            <w:pPr>
              <w:pStyle w:val="Plattetekst"/>
              <w:rPr>
                <w:sz w:val="20"/>
              </w:rPr>
            </w:pPr>
          </w:p>
        </w:tc>
      </w:tr>
      <w:tr w:rsidR="00D431CE" w:rsidTr="00293C02">
        <w:trPr>
          <w:trHeight w:val="459"/>
        </w:trPr>
        <w:tc>
          <w:tcPr>
            <w:tcW w:w="1152" w:type="dxa"/>
          </w:tcPr>
          <w:p w:rsidR="00D431CE" w:rsidRDefault="00D431CE" w:rsidP="00293C02">
            <w:pPr>
              <w:pStyle w:val="Plattetekst"/>
              <w:rPr>
                <w:sz w:val="20"/>
              </w:rPr>
            </w:pPr>
            <w:r>
              <w:rPr>
                <w:sz w:val="20"/>
              </w:rPr>
              <w:t>LEVEL 5</w:t>
            </w:r>
          </w:p>
        </w:tc>
        <w:tc>
          <w:tcPr>
            <w:tcW w:w="1997" w:type="dxa"/>
          </w:tcPr>
          <w:p w:rsidR="00D431CE" w:rsidRDefault="00D431CE" w:rsidP="00293C02">
            <w:pPr>
              <w:pStyle w:val="Plattetekst"/>
              <w:rPr>
                <w:sz w:val="20"/>
              </w:rPr>
            </w:pPr>
            <w:r>
              <w:rPr>
                <w:sz w:val="20"/>
              </w:rPr>
              <w:t>VALUE COMPLEX</w:t>
            </w:r>
          </w:p>
        </w:tc>
        <w:tc>
          <w:tcPr>
            <w:tcW w:w="5874" w:type="dxa"/>
          </w:tcPr>
          <w:p w:rsidR="00D431CE" w:rsidRDefault="00D431CE" w:rsidP="00293C02">
            <w:pPr>
              <w:pStyle w:val="Plattetekst"/>
              <w:rPr>
                <w:sz w:val="20"/>
              </w:rPr>
            </w:pPr>
            <w:r>
              <w:rPr>
                <w:sz w:val="20"/>
              </w:rPr>
              <w:t>The value system that has been achieved due to contrary, consistent and predictable behaviour for a sufficiently long time for the participant to have developed a characteristic ‘life style’.</w:t>
            </w:r>
          </w:p>
          <w:p w:rsidR="00D431CE" w:rsidRDefault="00D431CE" w:rsidP="00293C02">
            <w:pPr>
              <w:pStyle w:val="Plattetekst"/>
              <w:rPr>
                <w:sz w:val="20"/>
              </w:rPr>
            </w:pPr>
          </w:p>
        </w:tc>
      </w:tr>
    </w:tbl>
    <w:p w:rsidR="00D431CE" w:rsidRDefault="00D431CE" w:rsidP="00293C02">
      <w:pPr>
        <w:pStyle w:val="Plattetekst"/>
      </w:pPr>
      <w:r>
        <w:t>Table 5: Assessment levels</w:t>
      </w:r>
    </w:p>
    <w:p w:rsidR="00D431CE" w:rsidRDefault="00D431CE" w:rsidP="00293C02">
      <w:pPr>
        <w:pStyle w:val="Plattetekst"/>
      </w:pPr>
    </w:p>
    <w:p w:rsidR="00D431CE" w:rsidRDefault="00D431CE" w:rsidP="00293C02">
      <w:pPr>
        <w:pStyle w:val="Plattetekst"/>
      </w:pPr>
      <w:bookmarkStart w:id="528" w:name="_Toc322595464"/>
      <w:bookmarkStart w:id="529" w:name="_Toc414767085"/>
      <w:bookmarkStart w:id="530" w:name="_Toc443306624"/>
      <w:bookmarkStart w:id="531" w:name="_Toc443560757"/>
      <w:r>
        <w:t>Annex 1</w:t>
      </w:r>
      <w:bookmarkEnd w:id="528"/>
    </w:p>
    <w:p w:rsidR="00D431CE" w:rsidRDefault="00D431CE" w:rsidP="00293C02">
      <w:pPr>
        <w:pStyle w:val="Plattetekst"/>
      </w:pPr>
      <w:bookmarkStart w:id="532" w:name="_Toc322595465"/>
      <w:r>
        <w:t>References</w:t>
      </w:r>
      <w:bookmarkEnd w:id="529"/>
      <w:bookmarkEnd w:id="530"/>
      <w:bookmarkEnd w:id="531"/>
      <w:bookmarkEnd w:id="532"/>
    </w:p>
    <w:p w:rsidR="00D431CE" w:rsidRDefault="00D431CE" w:rsidP="00293C02">
      <w:pPr>
        <w:pStyle w:val="Plattetekst"/>
      </w:pPr>
    </w:p>
    <w:p w:rsidR="00D431CE" w:rsidRDefault="00D431CE" w:rsidP="00293C02">
      <w:pPr>
        <w:pStyle w:val="Plattetekst"/>
      </w:pPr>
      <w:r>
        <w:t xml:space="preserve">IALA </w:t>
      </w:r>
      <w:r>
        <w:tab/>
        <w:t>Recommendation V-103 - Recommendations on Standards for Training and Certification of VTS Personnel</w:t>
      </w:r>
    </w:p>
    <w:p w:rsidR="00D431CE" w:rsidRDefault="00D431CE" w:rsidP="00293C02">
      <w:pPr>
        <w:pStyle w:val="Plattetekst"/>
      </w:pPr>
    </w:p>
    <w:p w:rsidR="00D431CE" w:rsidRDefault="00D431CE" w:rsidP="00293C02">
      <w:pPr>
        <w:pStyle w:val="Plattetekst"/>
      </w:pPr>
      <w:r>
        <w:t>IALA</w:t>
      </w:r>
      <w:r>
        <w:tab/>
        <w:t>Model Course V-103/1 – Vessel Traffic Services Operator Basic Training</w:t>
      </w:r>
    </w:p>
    <w:p w:rsidR="00D431CE" w:rsidRDefault="00D431CE" w:rsidP="00293C02">
      <w:pPr>
        <w:pStyle w:val="Plattetekst"/>
      </w:pPr>
    </w:p>
    <w:p w:rsidR="00D431CE" w:rsidRDefault="00D431CE" w:rsidP="00293C02">
      <w:pPr>
        <w:pStyle w:val="Plattetekst"/>
      </w:pPr>
      <w:r>
        <w:t>IALA</w:t>
      </w:r>
      <w:r>
        <w:tab/>
        <w:t xml:space="preserve">Model Course V-103/3 – Vessel Traffic Services On-the-Job Training </w:t>
      </w:r>
    </w:p>
    <w:p w:rsidR="00D431CE" w:rsidRDefault="00D431CE" w:rsidP="00293C02">
      <w:pPr>
        <w:pStyle w:val="Plattetekst"/>
      </w:pPr>
    </w:p>
    <w:p w:rsidR="00D431CE" w:rsidRDefault="00D431CE" w:rsidP="00293C02">
      <w:pPr>
        <w:pStyle w:val="Plattetekst"/>
      </w:pPr>
      <w:r>
        <w:t>IALA</w:t>
      </w:r>
      <w:r>
        <w:tab/>
        <w:t>Guidelines on the Assessment of training requirements for existing VTS Personnel, candidate VTS Operators and the Revalidation of VTS Operator Certificates</w:t>
      </w:r>
    </w:p>
    <w:p w:rsidR="00D431CE" w:rsidRDefault="00D431CE" w:rsidP="00293C02">
      <w:pPr>
        <w:pStyle w:val="Plattetekst"/>
      </w:pPr>
    </w:p>
    <w:p w:rsidR="00D431CE" w:rsidRDefault="00D431CE" w:rsidP="00293C02">
      <w:pPr>
        <w:pStyle w:val="Plattetekst"/>
      </w:pPr>
      <w:r>
        <w:t xml:space="preserve">The references relevant to the planning of VTS training are listed in respective model courses. </w:t>
      </w:r>
    </w:p>
    <w:p w:rsidR="00394A72" w:rsidRPr="00676676" w:rsidRDefault="00394A72" w:rsidP="00080131">
      <w:pPr>
        <w:pStyle w:val="Kop1"/>
      </w:pPr>
      <w:bookmarkStart w:id="533" w:name="_Toc322529523"/>
      <w:bookmarkStart w:id="534" w:name="_Toc322529572"/>
      <w:bookmarkStart w:id="535" w:name="_Toc328650181"/>
      <w:r w:rsidRPr="00676676">
        <w:lastRenderedPageBreak/>
        <w:t>PART B - TEACHING MODULES</w:t>
      </w:r>
      <w:bookmarkEnd w:id="533"/>
      <w:bookmarkEnd w:id="534"/>
      <w:bookmarkEnd w:id="535"/>
    </w:p>
    <w:p w:rsidR="00394A72" w:rsidRPr="000401D9" w:rsidRDefault="00394A72" w:rsidP="000B7B92">
      <w:pPr>
        <w:pStyle w:val="Kop2"/>
      </w:pPr>
      <w:bookmarkStart w:id="536" w:name="_Toc322529524"/>
      <w:bookmarkStart w:id="537" w:name="_Toc322529573"/>
      <w:bookmarkStart w:id="538" w:name="_Toc328650182"/>
      <w:r w:rsidRPr="000401D9">
        <w:t xml:space="preserve">Module 1 – </w:t>
      </w:r>
      <w:bookmarkEnd w:id="536"/>
      <w:bookmarkEnd w:id="537"/>
      <w:bookmarkEnd w:id="538"/>
      <w:r w:rsidR="00923841">
        <w:rPr>
          <w:rFonts w:cs="Arial"/>
        </w:rPr>
        <w:t>[insert title]</w:t>
      </w:r>
    </w:p>
    <w:p w:rsidR="00394A72" w:rsidRPr="00FB3D29" w:rsidRDefault="00394A72" w:rsidP="000B7B92">
      <w:pPr>
        <w:pStyle w:val="Kop3"/>
        <w:rPr>
          <w:b/>
        </w:rPr>
      </w:pPr>
      <w:r w:rsidRPr="00FB3D29">
        <w:t xml:space="preserve">Scope </w:t>
      </w:r>
    </w:p>
    <w:p w:rsidR="00394A72" w:rsidRPr="00FB3D29" w:rsidRDefault="00881303" w:rsidP="00082991">
      <w:r w:rsidRPr="001A35C8">
        <w:rPr>
          <w:rFonts w:cs="Arial"/>
        </w:rPr>
        <w:t xml:space="preserve">This module describes </w:t>
      </w:r>
      <w:r w:rsidR="00923841">
        <w:rPr>
          <w:rFonts w:cs="Arial"/>
        </w:rPr>
        <w:t>[insert description]</w:t>
      </w:r>
    </w:p>
    <w:p w:rsidR="00394A72" w:rsidRPr="00FB3D29" w:rsidRDefault="00394A72" w:rsidP="000B7B92">
      <w:pPr>
        <w:pStyle w:val="Kop3"/>
        <w:rPr>
          <w:b/>
        </w:rPr>
      </w:pPr>
      <w:r w:rsidRPr="00FB3D29">
        <w:t xml:space="preserve">Learning </w:t>
      </w:r>
      <w:r w:rsidRPr="005A5150">
        <w:t>Objective</w:t>
      </w:r>
    </w:p>
    <w:p w:rsidR="00394A72" w:rsidRDefault="00394A72" w:rsidP="009C212A">
      <w:r w:rsidRPr="00FB3D29">
        <w:t xml:space="preserve">To </w:t>
      </w:r>
      <w:r w:rsidR="00881303">
        <w:t xml:space="preserve">gain a </w:t>
      </w:r>
      <w:r w:rsidR="00881303" w:rsidRPr="008A4E46">
        <w:rPr>
          <w:b/>
        </w:rPr>
        <w:t>basic</w:t>
      </w:r>
      <w:r w:rsidR="00923841">
        <w:rPr>
          <w:b/>
        </w:rPr>
        <w:t>/satisfactory/detailed</w:t>
      </w:r>
      <w:r w:rsidR="00881303">
        <w:t xml:space="preserve"> </w:t>
      </w:r>
      <w:r w:rsidRPr="00FB3D29">
        <w:t>understand</w:t>
      </w:r>
      <w:r w:rsidR="00881303">
        <w:t xml:space="preserve">ing of </w:t>
      </w:r>
      <w:r w:rsidR="00923841">
        <w:t>[insert objective]</w:t>
      </w:r>
      <w:r w:rsidRPr="00FB3D29">
        <w:t>.</w:t>
      </w:r>
    </w:p>
    <w:p w:rsidR="00394A72" w:rsidRDefault="00394A72" w:rsidP="000B7B92">
      <w:pPr>
        <w:pStyle w:val="Kop3"/>
      </w:pPr>
      <w:r>
        <w:t>Syllabus</w:t>
      </w:r>
    </w:p>
    <w:p w:rsidR="00394A72" w:rsidRPr="0055579C" w:rsidRDefault="00394A72" w:rsidP="000B7B92">
      <w:pPr>
        <w:pStyle w:val="Lesson"/>
      </w:pPr>
      <w:r>
        <w:t>Lesson 1</w:t>
      </w:r>
      <w:r>
        <w:tab/>
      </w:r>
      <w:r w:rsidR="00923841">
        <w:t>[insert title]</w:t>
      </w:r>
    </w:p>
    <w:p w:rsidR="00394A72" w:rsidRDefault="00923841" w:rsidP="000B7B92">
      <w:pPr>
        <w:pStyle w:val="List1"/>
        <w:numPr>
          <w:ilvl w:val="0"/>
          <w:numId w:val="33"/>
        </w:numPr>
      </w:pPr>
      <w:r>
        <w:t>[insert subject]</w:t>
      </w:r>
    </w:p>
    <w:p w:rsidR="00394A72" w:rsidRPr="00BA5FD1" w:rsidRDefault="00923841" w:rsidP="000B7B92">
      <w:pPr>
        <w:pStyle w:val="List1"/>
      </w:pPr>
      <w:r>
        <w:t>[insert subject]</w:t>
      </w:r>
    </w:p>
    <w:p w:rsidR="00394A72" w:rsidRDefault="00923841" w:rsidP="000B7B92">
      <w:pPr>
        <w:pStyle w:val="List1"/>
      </w:pPr>
      <w:r>
        <w:t>[insert subject]</w:t>
      </w:r>
    </w:p>
    <w:p w:rsidR="00EE47B7" w:rsidRDefault="00EE47B7" w:rsidP="000B7B92">
      <w:pPr>
        <w:pStyle w:val="List1"/>
      </w:pPr>
      <w:r>
        <w:t>[add further subjects as required]</w:t>
      </w:r>
    </w:p>
    <w:p w:rsidR="00394A72" w:rsidRPr="0055579C" w:rsidRDefault="00394A72" w:rsidP="00C15A2C">
      <w:pPr>
        <w:pStyle w:val="Lesson"/>
      </w:pPr>
      <w:r>
        <w:t>Lesson 2</w:t>
      </w:r>
      <w:r>
        <w:tab/>
      </w:r>
      <w:r w:rsidR="00923841">
        <w:t xml:space="preserve">[insert title] </w:t>
      </w:r>
    </w:p>
    <w:p w:rsidR="00EE47B7" w:rsidRDefault="00EE47B7" w:rsidP="00EE47B7">
      <w:pPr>
        <w:pStyle w:val="List1"/>
        <w:numPr>
          <w:ilvl w:val="0"/>
          <w:numId w:val="82"/>
        </w:numPr>
      </w:pPr>
      <w:bookmarkStart w:id="539" w:name="_Toc322529525"/>
      <w:bookmarkStart w:id="540" w:name="_Toc322529574"/>
      <w:bookmarkStart w:id="541" w:name="_Toc328650183"/>
      <w:r>
        <w:t>[insert subject]</w:t>
      </w:r>
    </w:p>
    <w:p w:rsidR="00EE47B7" w:rsidRPr="00BA5FD1" w:rsidRDefault="00EE47B7" w:rsidP="00EE47B7">
      <w:pPr>
        <w:pStyle w:val="List1"/>
      </w:pPr>
      <w:r>
        <w:t>[insert subject]</w:t>
      </w:r>
    </w:p>
    <w:p w:rsidR="00EE47B7" w:rsidRDefault="00EE47B7" w:rsidP="00EE47B7">
      <w:pPr>
        <w:pStyle w:val="List1"/>
      </w:pPr>
      <w:r>
        <w:t>[insert subject]</w:t>
      </w:r>
    </w:p>
    <w:p w:rsidR="00EE47B7" w:rsidRDefault="00EE47B7" w:rsidP="00EE47B7">
      <w:pPr>
        <w:pStyle w:val="List1"/>
      </w:pPr>
      <w:r>
        <w:t>[add further subjects as required]</w:t>
      </w:r>
    </w:p>
    <w:p w:rsidR="00394A72" w:rsidRPr="00FB3D29" w:rsidRDefault="00394A72" w:rsidP="000B7B92">
      <w:pPr>
        <w:pStyle w:val="Kop2"/>
      </w:pPr>
      <w:r>
        <w:t>Module</w:t>
      </w:r>
      <w:r w:rsidRPr="00FB3D29">
        <w:t xml:space="preserve"> 2 – </w:t>
      </w:r>
      <w:bookmarkEnd w:id="539"/>
      <w:bookmarkEnd w:id="540"/>
      <w:bookmarkEnd w:id="541"/>
      <w:r w:rsidR="00EE47B7">
        <w:t>[</w:t>
      </w:r>
      <w:r w:rsidR="00EE47B7">
        <w:rPr>
          <w:rFonts w:cs="Arial"/>
        </w:rPr>
        <w:t>Insert title]</w:t>
      </w:r>
    </w:p>
    <w:p w:rsidR="00394A72" w:rsidRPr="00FB3D29" w:rsidRDefault="00394A72" w:rsidP="000B7B92">
      <w:pPr>
        <w:pStyle w:val="Kop3"/>
        <w:rPr>
          <w:b/>
          <w:bCs/>
        </w:rPr>
      </w:pPr>
      <w:r w:rsidRPr="00082991">
        <w:t>Scope</w:t>
      </w:r>
      <w:r w:rsidRPr="00FB3D29">
        <w:t xml:space="preserve"> </w:t>
      </w:r>
    </w:p>
    <w:p w:rsidR="00EE47B7" w:rsidRPr="00FB3D29" w:rsidRDefault="008A4E46" w:rsidP="00EE47B7">
      <w:r w:rsidRPr="00EA0429">
        <w:rPr>
          <w:szCs w:val="22"/>
        </w:rPr>
        <w:t xml:space="preserve">This module describes </w:t>
      </w:r>
      <w:r w:rsidR="00EE47B7">
        <w:rPr>
          <w:rFonts w:cs="Arial"/>
        </w:rPr>
        <w:t>[insert description]</w:t>
      </w:r>
    </w:p>
    <w:p w:rsidR="00394A72" w:rsidRPr="00FB3D29" w:rsidRDefault="00394A72" w:rsidP="00082991">
      <w:r>
        <w:t>.</w:t>
      </w:r>
    </w:p>
    <w:p w:rsidR="00394A72" w:rsidRPr="00FB3D29" w:rsidRDefault="00394A72" w:rsidP="000B7B92">
      <w:pPr>
        <w:pStyle w:val="Kop3"/>
        <w:rPr>
          <w:b/>
          <w:bCs/>
        </w:rPr>
      </w:pPr>
      <w:r w:rsidRPr="00082991">
        <w:t>Learning</w:t>
      </w:r>
      <w:r w:rsidRPr="00FB3D29">
        <w:t xml:space="preserve"> Objective </w:t>
      </w:r>
    </w:p>
    <w:p w:rsidR="00394A72" w:rsidRDefault="008A4E46" w:rsidP="00082991">
      <w:r>
        <w:t xml:space="preserve">To gain a </w:t>
      </w:r>
      <w:r w:rsidR="00EE47B7" w:rsidRPr="008A4E46">
        <w:rPr>
          <w:b/>
        </w:rPr>
        <w:t>basic</w:t>
      </w:r>
      <w:r w:rsidR="00EE47B7">
        <w:rPr>
          <w:b/>
        </w:rPr>
        <w:t>/satisfactory/detailed</w:t>
      </w:r>
      <w:r w:rsidR="00EE47B7">
        <w:t xml:space="preserve"> </w:t>
      </w:r>
      <w:r w:rsidR="00EE47B7" w:rsidRPr="00FB3D29">
        <w:t>understand</w:t>
      </w:r>
      <w:r w:rsidR="00EE47B7">
        <w:t>ing of [insert objective]</w:t>
      </w:r>
      <w:r w:rsidR="00EE47B7" w:rsidRPr="00FB3D29">
        <w:t>.</w:t>
      </w:r>
      <w:r w:rsidR="00394A72">
        <w:t>.</w:t>
      </w:r>
    </w:p>
    <w:p w:rsidR="00394A72" w:rsidRPr="00FB3D29" w:rsidRDefault="00394A72" w:rsidP="000B7B92">
      <w:pPr>
        <w:pStyle w:val="Kop3"/>
      </w:pPr>
      <w:r>
        <w:t>Syllabus</w:t>
      </w:r>
    </w:p>
    <w:p w:rsidR="00EE47B7" w:rsidRPr="0055579C" w:rsidRDefault="00EE47B7" w:rsidP="00EE47B7">
      <w:pPr>
        <w:pStyle w:val="Lesson"/>
      </w:pPr>
      <w:r>
        <w:t>Lesson 1</w:t>
      </w:r>
      <w:r>
        <w:tab/>
        <w:t>[insert title]</w:t>
      </w:r>
    </w:p>
    <w:p w:rsidR="00EE47B7" w:rsidRDefault="00EE47B7" w:rsidP="00EE47B7">
      <w:pPr>
        <w:pStyle w:val="List1"/>
        <w:numPr>
          <w:ilvl w:val="0"/>
          <w:numId w:val="83"/>
        </w:numPr>
      </w:pPr>
      <w:r>
        <w:t>[insert subject]</w:t>
      </w:r>
    </w:p>
    <w:p w:rsidR="00EE47B7" w:rsidRPr="00BA5FD1" w:rsidRDefault="00EE47B7" w:rsidP="00EE47B7">
      <w:pPr>
        <w:pStyle w:val="List1"/>
      </w:pPr>
      <w:r>
        <w:t>[insert subject]</w:t>
      </w:r>
    </w:p>
    <w:p w:rsidR="00EE47B7" w:rsidRDefault="00EE47B7" w:rsidP="00EE47B7">
      <w:pPr>
        <w:pStyle w:val="List1"/>
      </w:pPr>
      <w:r>
        <w:t>[insert subject]</w:t>
      </w:r>
    </w:p>
    <w:p w:rsidR="00EE47B7" w:rsidRDefault="00EE47B7" w:rsidP="00EE47B7">
      <w:pPr>
        <w:pStyle w:val="List1"/>
      </w:pPr>
      <w:r>
        <w:t>[add further subjects as required]</w:t>
      </w:r>
    </w:p>
    <w:p w:rsidR="00EE47B7" w:rsidRPr="0055579C" w:rsidRDefault="00EE47B7" w:rsidP="00EE47B7">
      <w:pPr>
        <w:pStyle w:val="Lesson"/>
      </w:pPr>
      <w:r>
        <w:t>Lesson 2</w:t>
      </w:r>
      <w:r>
        <w:tab/>
        <w:t xml:space="preserve">[insert title] </w:t>
      </w:r>
    </w:p>
    <w:p w:rsidR="00EE47B7" w:rsidRDefault="00EE47B7" w:rsidP="00EE47B7">
      <w:pPr>
        <w:pStyle w:val="List1"/>
        <w:numPr>
          <w:ilvl w:val="0"/>
          <w:numId w:val="84"/>
        </w:numPr>
      </w:pPr>
      <w:r>
        <w:t>[insert subject]</w:t>
      </w:r>
    </w:p>
    <w:p w:rsidR="00EE47B7" w:rsidRPr="00BA5FD1" w:rsidRDefault="00EE47B7" w:rsidP="00EE47B7">
      <w:pPr>
        <w:pStyle w:val="List1"/>
      </w:pPr>
      <w:r>
        <w:t>[insert subject]</w:t>
      </w:r>
    </w:p>
    <w:p w:rsidR="00EE47B7" w:rsidRDefault="00EE47B7" w:rsidP="00EE47B7">
      <w:pPr>
        <w:pStyle w:val="List1"/>
      </w:pPr>
      <w:r>
        <w:t>[insert subject]</w:t>
      </w:r>
    </w:p>
    <w:p w:rsidR="00EE47B7" w:rsidRDefault="00EE47B7" w:rsidP="00EE47B7">
      <w:pPr>
        <w:pStyle w:val="List1"/>
      </w:pPr>
      <w:r>
        <w:t>[add further subjects as required]</w:t>
      </w:r>
    </w:p>
    <w:p w:rsidR="00394A72" w:rsidRPr="00172BEF" w:rsidRDefault="00394A72" w:rsidP="0043040C">
      <w:pPr>
        <w:pStyle w:val="List1"/>
        <w:numPr>
          <w:ilvl w:val="0"/>
          <w:numId w:val="0"/>
        </w:numPr>
        <w:ind w:left="567"/>
      </w:pPr>
    </w:p>
    <w:p w:rsidR="0043040C" w:rsidRPr="0043040C" w:rsidRDefault="000F78CB" w:rsidP="0043040C">
      <w:pPr>
        <w:pStyle w:val="Kop2"/>
      </w:pPr>
      <w:bookmarkStart w:id="542" w:name="_Toc322529526"/>
      <w:bookmarkStart w:id="543" w:name="_Toc322529575"/>
      <w:bookmarkStart w:id="544" w:name="_Toc328650184"/>
      <w:r>
        <w:lastRenderedPageBreak/>
        <w:t>Module</w:t>
      </w:r>
      <w:r w:rsidRPr="00FB3D29">
        <w:t xml:space="preserve"> </w:t>
      </w:r>
      <w:r>
        <w:t>–</w:t>
      </w:r>
      <w:r w:rsidR="00394A72" w:rsidRPr="00FB3D29">
        <w:t xml:space="preserve"> </w:t>
      </w:r>
      <w:bookmarkEnd w:id="542"/>
      <w:bookmarkEnd w:id="543"/>
      <w:bookmarkEnd w:id="544"/>
      <w:r>
        <w:t>[etc. Add further modules as required]</w:t>
      </w:r>
    </w:p>
    <w:p w:rsidR="00394A72" w:rsidRPr="00BA5FD1" w:rsidRDefault="00394A72" w:rsidP="006C3CB5">
      <w:pPr>
        <w:pStyle w:val="Kop2"/>
      </w:pPr>
      <w:bookmarkStart w:id="545" w:name="_Toc322529528"/>
      <w:bookmarkStart w:id="546" w:name="_Toc322529577"/>
      <w:bookmarkStart w:id="547" w:name="_Toc196817968"/>
      <w:bookmarkStart w:id="548" w:name="_Toc328650186"/>
      <w:r w:rsidRPr="00676676">
        <w:t xml:space="preserve">Module </w:t>
      </w:r>
      <w:r w:rsidR="006A0E20">
        <w:t>#</w:t>
      </w:r>
      <w:r w:rsidRPr="00676676">
        <w:t xml:space="preserve"> – </w:t>
      </w:r>
      <w:bookmarkEnd w:id="545"/>
      <w:bookmarkEnd w:id="546"/>
      <w:bookmarkEnd w:id="547"/>
      <w:r w:rsidR="005409B2">
        <w:t>Site Visit</w:t>
      </w:r>
      <w:bookmarkEnd w:id="548"/>
      <w:r w:rsidR="006A0E20">
        <w:t xml:space="preserve"> [if appropriate]</w:t>
      </w:r>
    </w:p>
    <w:p w:rsidR="00394A72" w:rsidRPr="00082991" w:rsidRDefault="00394A72" w:rsidP="006C3CB5">
      <w:pPr>
        <w:pStyle w:val="Kop3"/>
        <w:rPr>
          <w:b/>
        </w:rPr>
      </w:pPr>
      <w:r w:rsidRPr="00082991">
        <w:t>Scope</w:t>
      </w:r>
    </w:p>
    <w:p w:rsidR="00394A72" w:rsidRPr="00FB3D29" w:rsidRDefault="007C62D5" w:rsidP="006C3CB5">
      <w:pPr>
        <w:pStyle w:val="Plattetekst"/>
      </w:pPr>
      <w:r>
        <w:rPr>
          <w:rFonts w:cs="Arial"/>
        </w:rPr>
        <w:t xml:space="preserve">To visit </w:t>
      </w:r>
      <w:r w:rsidR="00C74DFC">
        <w:rPr>
          <w:rFonts w:cs="Arial"/>
        </w:rPr>
        <w:t xml:space="preserve">[insert details] </w:t>
      </w:r>
    </w:p>
    <w:p w:rsidR="00394A72" w:rsidRPr="00FB3D29" w:rsidRDefault="00394A72" w:rsidP="006C3CB5">
      <w:pPr>
        <w:pStyle w:val="Kop3"/>
        <w:rPr>
          <w:b/>
        </w:rPr>
      </w:pPr>
      <w:r w:rsidRPr="00082991">
        <w:t>Learning</w:t>
      </w:r>
      <w:r w:rsidRPr="00FB3D29">
        <w:t xml:space="preserve"> Objective</w:t>
      </w:r>
    </w:p>
    <w:p w:rsidR="00394A72" w:rsidRDefault="00C74DFC" w:rsidP="006C3CB5">
      <w:pPr>
        <w:pStyle w:val="Plattetekst"/>
      </w:pPr>
      <w:r>
        <w:t>[insert objective]</w:t>
      </w:r>
      <w:r w:rsidR="00394A72">
        <w:t>.</w:t>
      </w:r>
    </w:p>
    <w:p w:rsidR="00394A72" w:rsidRPr="00FB3D29" w:rsidRDefault="00394A72" w:rsidP="006C3CB5">
      <w:pPr>
        <w:pStyle w:val="Kop3"/>
      </w:pPr>
      <w:r>
        <w:t>Syllabus</w:t>
      </w:r>
    </w:p>
    <w:p w:rsidR="00394A72" w:rsidRPr="004B0183" w:rsidRDefault="00C74DFC" w:rsidP="009D23A8">
      <w:pPr>
        <w:rPr>
          <w:rFonts w:ascii="Times New Roman" w:hAnsi="Times New Roman"/>
          <w:b/>
          <w:sz w:val="27"/>
          <w:szCs w:val="27"/>
        </w:rPr>
      </w:pPr>
      <w:r>
        <w:rPr>
          <w:rFonts w:cs="Arial"/>
        </w:rPr>
        <w:t>[insert details of visit]</w:t>
      </w:r>
    </w:p>
    <w:sectPr w:rsidR="00394A72" w:rsidRPr="004B0183" w:rsidSect="00080131">
      <w:headerReference w:type="default" r:id="rId14"/>
      <w:footerReference w:type="default" r:id="rId15"/>
      <w:headerReference w:type="first" r:id="rId16"/>
      <w:pgSz w:w="11906" w:h="16838"/>
      <w:pgMar w:top="1134" w:right="1134" w:bottom="1134" w:left="1134"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9" w:author="Dit brugernavn" w:date="2013-03-11T21:13:00Z" w:initials="Db">
    <w:p w:rsidR="00293C02" w:rsidRDefault="00293C02">
      <w:pPr>
        <w:pStyle w:val="Tekstopmerking"/>
      </w:pPr>
      <w:r>
        <w:rPr>
          <w:rStyle w:val="Verwijzingopmerking"/>
        </w:rPr>
        <w:annotationRef/>
      </w:r>
      <w:r>
        <w:t>Whole page/section needs to be renewed</w:t>
      </w:r>
    </w:p>
  </w:comment>
  <w:comment w:id="102" w:author="Priem, Stefaan" w:date="2013-03-12T12:00:00Z" w:initials="priemst">
    <w:p w:rsidR="00293C02" w:rsidRDefault="00293C02">
      <w:pPr>
        <w:pStyle w:val="Tekstopmerking"/>
      </w:pPr>
      <w:r>
        <w:rPr>
          <w:rStyle w:val="Verwijzingopmerking"/>
        </w:rPr>
        <w:annotationRef/>
      </w:r>
      <w:r>
        <w:t>Practical and theoretical?</w:t>
      </w:r>
    </w:p>
  </w:comment>
  <w:comment w:id="158" w:author="Priem, Stefaan" w:date="2013-03-12T12:23:00Z" w:initials="priemst">
    <w:p w:rsidR="00293C02" w:rsidRDefault="00293C02">
      <w:pPr>
        <w:pStyle w:val="Tekstopmerking"/>
      </w:pPr>
      <w:r>
        <w:rPr>
          <w:rStyle w:val="Verwijzingopmerking"/>
        </w:rPr>
        <w:annotationRef/>
      </w:r>
      <w:r>
        <w:t>Need for table of required hours of training (section 3)</w:t>
      </w:r>
    </w:p>
  </w:comment>
  <w:comment w:id="372" w:author="Dit brugernavn" w:date="2013-03-12T13:14:00Z" w:initials="Db">
    <w:p w:rsidR="00293C02" w:rsidRDefault="00293C02" w:rsidP="00D431CE">
      <w:pPr>
        <w:pStyle w:val="Tekstopmerking"/>
      </w:pPr>
      <w:r>
        <w:rPr>
          <w:rStyle w:val="Verwijzingopmerking"/>
        </w:rPr>
        <w:annotationRef/>
      </w:r>
      <w:r>
        <w:t>refresher</w:t>
      </w:r>
    </w:p>
  </w:comment>
  <w:comment w:id="383" w:author="Dit brugernavn" w:date="2013-03-12T13:14:00Z" w:initials="Db">
    <w:p w:rsidR="00293C02" w:rsidRDefault="00293C02" w:rsidP="00D431CE">
      <w:pPr>
        <w:pStyle w:val="Tekstopmerking"/>
      </w:pPr>
      <w:r>
        <w:rPr>
          <w:rStyle w:val="Verwijzingopmerking"/>
        </w:rPr>
        <w:annotationRef/>
      </w:r>
      <w:r>
        <w:t>rephrase????</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41B9" w:rsidRDefault="006E41B9" w:rsidP="00314708">
      <w:r>
        <w:separator/>
      </w:r>
    </w:p>
  </w:endnote>
  <w:endnote w:type="continuationSeparator" w:id="0">
    <w:p w:rsidR="006E41B9" w:rsidRDefault="006E41B9" w:rsidP="003147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Bold">
    <w:altName w:val="Arial"/>
    <w:charset w:val="00"/>
    <w:family w:val="auto"/>
    <w:pitch w:val="variable"/>
    <w:sig w:usb0="00000000"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
    <w:panose1 w:val="00000000000000000000"/>
    <w:charset w:val="80"/>
    <w:family w:val="auto"/>
    <w:notTrueType/>
    <w:pitch w:val="variable"/>
    <w:sig w:usb0="00000001" w:usb1="08070000" w:usb2="00000010" w:usb3="00000000" w:csb0="00020000" w:csb1="00000000"/>
  </w:font>
  <w:font w:name="MS ????">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3C02" w:rsidRPr="006C3CB5" w:rsidRDefault="00293C02" w:rsidP="00080131">
    <w:pPr>
      <w:pStyle w:val="Voettekst"/>
      <w:jc w:val="center"/>
      <w:rPr>
        <w:rFonts w:cs="Arial"/>
      </w:rPr>
    </w:pPr>
    <w:r w:rsidRPr="006C3CB5">
      <w:rPr>
        <w:rFonts w:cs="Arial"/>
      </w:rPr>
      <w:t xml:space="preserve">Page </w:t>
    </w:r>
    <w:r w:rsidRPr="006C3CB5">
      <w:rPr>
        <w:rFonts w:cs="Arial"/>
      </w:rPr>
      <w:fldChar w:fldCharType="begin"/>
    </w:r>
    <w:r w:rsidRPr="006C3CB5">
      <w:rPr>
        <w:rFonts w:cs="Arial"/>
      </w:rPr>
      <w:instrText xml:space="preserve"> PAGE </w:instrText>
    </w:r>
    <w:r w:rsidRPr="006C3CB5">
      <w:rPr>
        <w:rFonts w:cs="Arial"/>
      </w:rPr>
      <w:fldChar w:fldCharType="separate"/>
    </w:r>
    <w:r w:rsidR="00724115">
      <w:rPr>
        <w:rFonts w:cs="Arial"/>
        <w:noProof/>
      </w:rPr>
      <w:t>18</w:t>
    </w:r>
    <w:r w:rsidRPr="006C3CB5">
      <w:rPr>
        <w:rFonts w:cs="Arial"/>
      </w:rPr>
      <w:fldChar w:fldCharType="end"/>
    </w:r>
    <w:r w:rsidRPr="006C3CB5">
      <w:rPr>
        <w:rFonts w:cs="Arial"/>
      </w:rPr>
      <w:t xml:space="preserve"> of </w:t>
    </w:r>
    <w:r w:rsidRPr="006C3CB5">
      <w:rPr>
        <w:rFonts w:cs="Arial"/>
      </w:rPr>
      <w:fldChar w:fldCharType="begin"/>
    </w:r>
    <w:r w:rsidRPr="006C3CB5">
      <w:rPr>
        <w:rFonts w:cs="Arial"/>
      </w:rPr>
      <w:instrText xml:space="preserve"> NUMPAGES  </w:instrText>
    </w:r>
    <w:r w:rsidRPr="006C3CB5">
      <w:rPr>
        <w:rFonts w:cs="Arial"/>
      </w:rPr>
      <w:fldChar w:fldCharType="separate"/>
    </w:r>
    <w:r w:rsidR="00724115">
      <w:rPr>
        <w:rFonts w:cs="Arial"/>
        <w:noProof/>
      </w:rPr>
      <w:t>18</w:t>
    </w:r>
    <w:r w:rsidRPr="006C3CB5">
      <w:rPr>
        <w:rFonts w:cs="Arial"/>
      </w:rPr>
      <w:fldChar w:fldCharType="end"/>
    </w:r>
  </w:p>
  <w:p w:rsidR="00293C02" w:rsidRPr="00F878DD" w:rsidRDefault="00293C02">
    <w:pPr>
      <w:tabs>
        <w:tab w:val="right" w:pos="9458"/>
      </w:tabs>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41B9" w:rsidRDefault="006E41B9" w:rsidP="00314708">
      <w:r>
        <w:separator/>
      </w:r>
    </w:p>
  </w:footnote>
  <w:footnote w:type="continuationSeparator" w:id="0">
    <w:p w:rsidR="006E41B9" w:rsidRDefault="006E41B9" w:rsidP="003147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3C02" w:rsidRDefault="00293C02" w:rsidP="00D5003E">
    <w:pPr>
      <w:pStyle w:val="Koptekst"/>
    </w:pPr>
    <w:r w:rsidRPr="00D5003E">
      <w:rPr>
        <w:lang w:val="en-US"/>
      </w:rPr>
      <w:t>Model Course V-103/XX VTS Revalidation and Refresher Training</w:t>
    </w:r>
    <w:r>
      <w:tab/>
    </w:r>
    <w:r>
      <w:tab/>
    </w:r>
  </w:p>
  <w:p w:rsidR="00293C02" w:rsidRPr="00D5003E" w:rsidRDefault="00293C02" w:rsidP="00D5003E">
    <w:pPr>
      <w:pStyle w:val="Koptekst"/>
      <w:rPr>
        <w:szCs w:val="3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3C02" w:rsidRDefault="00293C02" w:rsidP="0009276A">
    <w:pPr>
      <w:pStyle w:val="Koptekst"/>
    </w:pPr>
    <w:r w:rsidRPr="00D5003E">
      <w:rPr>
        <w:lang w:val="en-US"/>
      </w:rPr>
      <w:t>Model Course V-103/XX VTS Revalidation and Refresher Training</w:t>
    </w:r>
    <w:ins w:id="549" w:author="Priem, Stefaan" w:date="2013-03-14T11:02:00Z">
      <w:r w:rsidR="00724115">
        <w:rPr>
          <w:lang w:val="en-US"/>
        </w:rPr>
        <w:tab/>
        <w:t>VTS36/WG3/WP2</w:t>
      </w:r>
    </w:ins>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3A21C71"/>
    <w:multiLevelType w:val="hybridMultilevel"/>
    <w:tmpl w:val="AEFCAD28"/>
    <w:lvl w:ilvl="0" w:tplc="FEE2D2BE">
      <w:start w:val="1"/>
      <w:numFmt w:val="decimal"/>
      <w:pStyle w:val="Appendix"/>
      <w:lvlText w:val="APPENDIX %1"/>
      <w:lvlJc w:val="left"/>
      <w:pPr>
        <w:ind w:left="720" w:hanging="360"/>
      </w:pPr>
      <w:rPr>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6022EF6"/>
    <w:multiLevelType w:val="multilevel"/>
    <w:tmpl w:val="B0982482"/>
    <w:lvl w:ilvl="0">
      <w:start w:val="1"/>
      <w:numFmt w:val="decimal"/>
      <w:lvlText w:val="%1"/>
      <w:lvlJc w:val="left"/>
      <w:pPr>
        <w:tabs>
          <w:tab w:val="num" w:pos="567"/>
        </w:tabs>
      </w:pPr>
      <w:rPr>
        <w:rFonts w:ascii="Arial Bold" w:hAnsi="Arial Bold" w:cs="Times New Roman" w:hint="default"/>
        <w:b/>
        <w:bCs/>
        <w:i w:val="0"/>
        <w:iCs w:val="0"/>
        <w:caps/>
        <w:strike w:val="0"/>
        <w:dstrike w:val="0"/>
        <w:vanish w:val="0"/>
        <w:color w:val="auto"/>
        <w:sz w:val="24"/>
        <w:szCs w:val="24"/>
        <w:vertAlign w:val="baseline"/>
      </w:rPr>
    </w:lvl>
    <w:lvl w:ilvl="1">
      <w:start w:val="1"/>
      <w:numFmt w:val="decimal"/>
      <w:lvlText w:val="%1.%2"/>
      <w:lvlJc w:val="left"/>
      <w:pPr>
        <w:tabs>
          <w:tab w:val="num" w:pos="851"/>
        </w:tabs>
      </w:pPr>
      <w:rPr>
        <w:rFonts w:ascii="Arial Bold" w:hAnsi="Arial Bold" w:cs="Times New Roman" w:hint="default"/>
        <w:b/>
        <w:bCs/>
        <w:i w:val="0"/>
        <w:iCs w:val="0"/>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
    <w:nsid w:val="07B265BC"/>
    <w:multiLevelType w:val="multilevel"/>
    <w:tmpl w:val="82AC858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
    <w:nsid w:val="07EF07FA"/>
    <w:multiLevelType w:val="hybridMultilevel"/>
    <w:tmpl w:val="5A4229F8"/>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
    <w:nsid w:val="09E70EFA"/>
    <w:multiLevelType w:val="hybridMultilevel"/>
    <w:tmpl w:val="84760490"/>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6">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0C59775F"/>
    <w:multiLevelType w:val="multilevel"/>
    <w:tmpl w:val="9026787A"/>
    <w:lvl w:ilvl="0">
      <w:start w:val="1"/>
      <w:numFmt w:val="decimal"/>
      <w:lvlText w:val="%1"/>
      <w:lvlJc w:val="left"/>
      <w:pPr>
        <w:tabs>
          <w:tab w:val="num" w:pos="567"/>
        </w:tabs>
      </w:pPr>
      <w:rPr>
        <w:rFonts w:ascii="Arial Bold" w:hAnsi="Arial Bold" w:cs="Times New Roman" w:hint="default"/>
        <w:b/>
        <w:bCs/>
        <w:i w:val="0"/>
        <w:iCs w:val="0"/>
        <w:caps/>
        <w:strike w:val="0"/>
        <w:dstrike w:val="0"/>
        <w:vanish w:val="0"/>
        <w:color w:val="auto"/>
        <w:sz w:val="24"/>
        <w:szCs w:val="24"/>
        <w:vertAlign w:val="baseline"/>
      </w:rPr>
    </w:lvl>
    <w:lvl w:ilvl="1">
      <w:start w:val="1"/>
      <w:numFmt w:val="decimal"/>
      <w:lvlText w:val="%1.%2"/>
      <w:lvlJc w:val="left"/>
      <w:pPr>
        <w:tabs>
          <w:tab w:val="num" w:pos="851"/>
        </w:tabs>
      </w:pPr>
      <w:rPr>
        <w:rFonts w:ascii="Arial Bold" w:hAnsi="Arial Bold" w:cs="Times New Roman" w:hint="default"/>
        <w:b/>
        <w:bCs/>
        <w:i w:val="0"/>
        <w:iCs w:val="0"/>
        <w:sz w:val="22"/>
        <w:szCs w:val="22"/>
      </w:rPr>
    </w:lvl>
    <w:lvl w:ilvl="2">
      <w:start w:val="1"/>
      <w:numFmt w:val="decimal"/>
      <w:lvlText w:val="%1.%2.%3"/>
      <w:lvlJc w:val="left"/>
      <w:pPr>
        <w:tabs>
          <w:tab w:val="num" w:pos="992"/>
        </w:tabs>
      </w:pPr>
      <w:rPr>
        <w:rFonts w:ascii="Arial" w:hAnsi="Arial" w:cs="Times New Roman" w:hint="default"/>
        <w:b w:val="0"/>
        <w:bCs w:val="0"/>
        <w:i w:val="0"/>
        <w:iCs w:val="0"/>
        <w:sz w:val="22"/>
        <w:szCs w:val="22"/>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
    <w:nsid w:val="19C37E91"/>
    <w:multiLevelType w:val="multilevel"/>
    <w:tmpl w:val="A1D01514"/>
    <w:lvl w:ilvl="0">
      <w:start w:val="1"/>
      <w:numFmt w:val="decimal"/>
      <w:pStyle w:val="Kop1"/>
      <w:lvlText w:val="%1"/>
      <w:lvlJc w:val="left"/>
      <w:pPr>
        <w:tabs>
          <w:tab w:val="num" w:pos="567"/>
        </w:tabs>
        <w:ind w:left="0" w:firstLine="0"/>
      </w:pPr>
      <w:rPr>
        <w:rFonts w:ascii="Arial Bold" w:hAnsi="Arial Bold" w:hint="default"/>
        <w:b/>
        <w:bCs/>
        <w:i w:val="0"/>
        <w:iCs w:val="0"/>
        <w:caps/>
        <w:strike w:val="0"/>
        <w:dstrike w:val="0"/>
        <w:vanish w:val="0"/>
        <w:color w:val="auto"/>
        <w:sz w:val="24"/>
        <w:szCs w:val="24"/>
        <w:vertAlign w:val="baseline"/>
      </w:rPr>
    </w:lvl>
    <w:lvl w:ilvl="1">
      <w:start w:val="1"/>
      <w:numFmt w:val="decimal"/>
      <w:pStyle w:val="Kop2"/>
      <w:lvlText w:val="%1.%2"/>
      <w:lvlJc w:val="left"/>
      <w:pPr>
        <w:tabs>
          <w:tab w:val="num" w:pos="851"/>
        </w:tabs>
        <w:ind w:left="0" w:firstLine="0"/>
      </w:pPr>
      <w:rPr>
        <w:rFonts w:ascii="Arial Bold" w:hAnsi="Arial Bold" w:hint="default"/>
        <w:b/>
        <w:bCs/>
        <w:i w:val="0"/>
        <w:iCs w:val="0"/>
        <w:sz w:val="22"/>
        <w:szCs w:val="22"/>
      </w:rPr>
    </w:lvl>
    <w:lvl w:ilvl="2">
      <w:start w:val="1"/>
      <w:numFmt w:val="decimal"/>
      <w:pStyle w:val="Kop3"/>
      <w:lvlText w:val="%1.%2.%3"/>
      <w:lvlJc w:val="left"/>
      <w:pPr>
        <w:tabs>
          <w:tab w:val="num" w:pos="992"/>
        </w:tabs>
        <w:ind w:left="0" w:firstLine="0"/>
      </w:pPr>
      <w:rPr>
        <w:rFonts w:ascii="Arial" w:hAnsi="Arial" w:hint="default"/>
        <w:b w:val="0"/>
        <w:bCs w:val="0"/>
        <w:i w:val="0"/>
        <w:iCs w:val="0"/>
        <w:sz w:val="22"/>
        <w:szCs w:val="22"/>
      </w:rPr>
    </w:lvl>
    <w:lvl w:ilvl="3">
      <w:start w:val="1"/>
      <w:numFmt w:val="decimal"/>
      <w:pStyle w:val="Kop4"/>
      <w:lvlText w:val="%1.%2.%3.%4"/>
      <w:lvlJc w:val="left"/>
      <w:pPr>
        <w:tabs>
          <w:tab w:val="num" w:pos="1134"/>
        </w:tabs>
        <w:ind w:left="0" w:firstLine="0"/>
      </w:pPr>
      <w:rPr>
        <w:rFonts w:ascii="Arial" w:hAnsi="Arial" w:hint="default"/>
        <w:b w:val="0"/>
        <w:bCs w:val="0"/>
        <w:i w:val="0"/>
        <w:iCs w:val="0"/>
        <w:sz w:val="22"/>
        <w:szCs w:val="22"/>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9">
    <w:nsid w:val="1A6F4FB3"/>
    <w:multiLevelType w:val="multilevel"/>
    <w:tmpl w:val="82AC858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
    <w:nsid w:val="1A79568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
    <w:nsid w:val="1E2B7CCB"/>
    <w:multiLevelType w:val="multilevel"/>
    <w:tmpl w:val="82AC858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nsid w:val="1F507CDD"/>
    <w:multiLevelType w:val="hybridMultilevel"/>
    <w:tmpl w:val="E5E631FA"/>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13">
    <w:nsid w:val="27F92DE9"/>
    <w:multiLevelType w:val="hybridMultilevel"/>
    <w:tmpl w:val="093E0FEE"/>
    <w:lvl w:ilvl="0" w:tplc="0809000F">
      <w:start w:val="1"/>
      <w:numFmt w:val="decimal"/>
      <w:lvlText w:val="%1."/>
      <w:lvlJc w:val="left"/>
      <w:pPr>
        <w:ind w:left="360" w:hanging="360"/>
      </w:pPr>
      <w:rPr>
        <w:rFonts w:cs="Times New Roman"/>
      </w:rPr>
    </w:lvl>
    <w:lvl w:ilvl="1" w:tplc="08090019">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14">
    <w:nsid w:val="2C4F1643"/>
    <w:multiLevelType w:val="multilevel"/>
    <w:tmpl w:val="5AEC8E26"/>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5">
    <w:nsid w:val="306D0289"/>
    <w:multiLevelType w:val="hybridMultilevel"/>
    <w:tmpl w:val="078E2D30"/>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6">
    <w:nsid w:val="36010FF0"/>
    <w:multiLevelType w:val="hybridMultilevel"/>
    <w:tmpl w:val="3B06DE46"/>
    <w:lvl w:ilvl="0" w:tplc="F84AF8C4">
      <w:start w:val="1"/>
      <w:numFmt w:val="bullet"/>
      <w:lvlText w:val=""/>
      <w:lvlJc w:val="left"/>
      <w:pPr>
        <w:tabs>
          <w:tab w:val="num" w:pos="840"/>
        </w:tabs>
        <w:ind w:left="840" w:hanging="360"/>
      </w:pPr>
      <w:rPr>
        <w:rFonts w:ascii="Symbol" w:hAnsi="Symbol" w:hint="default"/>
        <w:color w:val="auto"/>
        <w:sz w:val="20"/>
      </w:rPr>
    </w:lvl>
    <w:lvl w:ilvl="1" w:tplc="041D0003">
      <w:start w:val="1"/>
      <w:numFmt w:val="bullet"/>
      <w:lvlText w:val="o"/>
      <w:lvlJc w:val="left"/>
      <w:pPr>
        <w:tabs>
          <w:tab w:val="num" w:pos="1440"/>
        </w:tabs>
        <w:ind w:left="1440" w:hanging="360"/>
      </w:pPr>
      <w:rPr>
        <w:rFonts w:ascii="Courier New" w:hAnsi="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17">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19">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nsid w:val="45FB69D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1">
    <w:nsid w:val="46FD0F81"/>
    <w:multiLevelType w:val="hybridMultilevel"/>
    <w:tmpl w:val="E9AE549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2">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486878A3"/>
    <w:multiLevelType w:val="hybridMultilevel"/>
    <w:tmpl w:val="B3066EB8"/>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4">
    <w:nsid w:val="4893725E"/>
    <w:multiLevelType w:val="hybridMultilevel"/>
    <w:tmpl w:val="BB2AB5DC"/>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25">
    <w:nsid w:val="48DA1C16"/>
    <w:multiLevelType w:val="multilevel"/>
    <w:tmpl w:val="82AC858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6">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7">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8">
    <w:nsid w:val="52501438"/>
    <w:multiLevelType w:val="hybridMultilevel"/>
    <w:tmpl w:val="AAA4059C"/>
    <w:lvl w:ilvl="0" w:tplc="F84AF8C4">
      <w:start w:val="1"/>
      <w:numFmt w:val="bullet"/>
      <w:lvlText w:val=""/>
      <w:lvlJc w:val="left"/>
      <w:pPr>
        <w:tabs>
          <w:tab w:val="num" w:pos="840"/>
        </w:tabs>
        <w:ind w:left="840" w:hanging="360"/>
      </w:pPr>
      <w:rPr>
        <w:rFonts w:ascii="Symbol" w:hAnsi="Symbol" w:hint="default"/>
        <w:color w:val="auto"/>
        <w:sz w:val="20"/>
      </w:rPr>
    </w:lvl>
    <w:lvl w:ilvl="1" w:tplc="041D0003" w:tentative="1">
      <w:start w:val="1"/>
      <w:numFmt w:val="bullet"/>
      <w:lvlText w:val="o"/>
      <w:lvlJc w:val="left"/>
      <w:pPr>
        <w:tabs>
          <w:tab w:val="num" w:pos="1440"/>
        </w:tabs>
        <w:ind w:left="1440" w:hanging="360"/>
      </w:pPr>
      <w:rPr>
        <w:rFonts w:ascii="Courier New" w:hAnsi="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9">
    <w:nsid w:val="56484E88"/>
    <w:multiLevelType w:val="multilevel"/>
    <w:tmpl w:val="EBF834FE"/>
    <w:lvl w:ilvl="0">
      <w:start w:val="1"/>
      <w:numFmt w:val="decimal"/>
      <w:pStyle w:val="Lijstmetafbeeldingen"/>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nsid w:val="571D3509"/>
    <w:multiLevelType w:val="hybridMultilevel"/>
    <w:tmpl w:val="A738A2B0"/>
    <w:lvl w:ilvl="0" w:tplc="F84AF8C4">
      <w:start w:val="1"/>
      <w:numFmt w:val="bullet"/>
      <w:lvlText w:val=""/>
      <w:lvlJc w:val="left"/>
      <w:pPr>
        <w:tabs>
          <w:tab w:val="num" w:pos="840"/>
        </w:tabs>
        <w:ind w:left="840" w:hanging="360"/>
      </w:pPr>
      <w:rPr>
        <w:rFonts w:ascii="Symbol" w:hAnsi="Symbol" w:hint="default"/>
        <w:color w:val="auto"/>
        <w:sz w:val="20"/>
      </w:rPr>
    </w:lvl>
    <w:lvl w:ilvl="1" w:tplc="041D0003" w:tentative="1">
      <w:start w:val="1"/>
      <w:numFmt w:val="bullet"/>
      <w:lvlText w:val="o"/>
      <w:lvlJc w:val="left"/>
      <w:pPr>
        <w:tabs>
          <w:tab w:val="num" w:pos="1440"/>
        </w:tabs>
        <w:ind w:left="1440" w:hanging="360"/>
      </w:pPr>
      <w:rPr>
        <w:rFonts w:ascii="Courier New" w:hAnsi="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1">
    <w:nsid w:val="5C7969AA"/>
    <w:multiLevelType w:val="multilevel"/>
    <w:tmpl w:val="82AC858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2">
    <w:nsid w:val="5F0D4761"/>
    <w:multiLevelType w:val="multilevel"/>
    <w:tmpl w:val="843696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3">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4">
    <w:nsid w:val="608A53F5"/>
    <w:multiLevelType w:val="hybridMultilevel"/>
    <w:tmpl w:val="2D128F54"/>
    <w:lvl w:ilvl="0" w:tplc="0809000F">
      <w:start w:val="1"/>
      <w:numFmt w:val="decimal"/>
      <w:lvlText w:val="%1."/>
      <w:lvlJc w:val="left"/>
      <w:pPr>
        <w:ind w:left="360" w:hanging="360"/>
      </w:pPr>
      <w:rPr>
        <w:rFonts w:cs="Times New Roman"/>
      </w:rPr>
    </w:lvl>
    <w:lvl w:ilvl="1" w:tplc="08090019">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35">
    <w:nsid w:val="62E24ECA"/>
    <w:multiLevelType w:val="hybridMultilevel"/>
    <w:tmpl w:val="A5B45EEC"/>
    <w:lvl w:ilvl="0" w:tplc="F84AF8C4">
      <w:start w:val="1"/>
      <w:numFmt w:val="bullet"/>
      <w:lvlText w:val=""/>
      <w:lvlJc w:val="left"/>
      <w:pPr>
        <w:tabs>
          <w:tab w:val="num" w:pos="840"/>
        </w:tabs>
        <w:ind w:left="840" w:hanging="360"/>
      </w:pPr>
      <w:rPr>
        <w:rFonts w:ascii="Symbol" w:hAnsi="Symbol" w:hint="default"/>
        <w:color w:val="auto"/>
        <w:sz w:val="20"/>
      </w:rPr>
    </w:lvl>
    <w:lvl w:ilvl="1" w:tplc="041D0003" w:tentative="1">
      <w:start w:val="1"/>
      <w:numFmt w:val="bullet"/>
      <w:lvlText w:val="o"/>
      <w:lvlJc w:val="left"/>
      <w:pPr>
        <w:tabs>
          <w:tab w:val="num" w:pos="1440"/>
        </w:tabs>
        <w:ind w:left="1440" w:hanging="360"/>
      </w:pPr>
      <w:rPr>
        <w:rFonts w:ascii="Courier New" w:hAnsi="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6">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37">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nsid w:val="6A731BDC"/>
    <w:multiLevelType w:val="multilevel"/>
    <w:tmpl w:val="040C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6CE426E8"/>
    <w:multiLevelType w:val="hybridMultilevel"/>
    <w:tmpl w:val="BEB47134"/>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40">
    <w:nsid w:val="6EB43B8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1">
    <w:nsid w:val="6FDC123A"/>
    <w:multiLevelType w:val="hybridMultilevel"/>
    <w:tmpl w:val="F5B82C7E"/>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42">
    <w:nsid w:val="7B5968A5"/>
    <w:multiLevelType w:val="hybridMultilevel"/>
    <w:tmpl w:val="B1D85CA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3">
    <w:nsid w:val="7E8E6118"/>
    <w:multiLevelType w:val="hybridMultilevel"/>
    <w:tmpl w:val="6292CFD6"/>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4">
    <w:nsid w:val="7ED46288"/>
    <w:multiLevelType w:val="multilevel"/>
    <w:tmpl w:val="922647D2"/>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851"/>
        </w:tabs>
      </w:pPr>
      <w:rPr>
        <w:rFonts w:ascii="Arial Bold" w:hAnsi="Arial Bold" w:cs="Times New Roman" w:hint="default"/>
        <w:b/>
        <w:bCs/>
        <w:i w:val="0"/>
        <w:iCs w:val="0"/>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num w:numId="1">
    <w:abstractNumId w:val="34"/>
  </w:num>
  <w:num w:numId="2">
    <w:abstractNumId w:val="41"/>
  </w:num>
  <w:num w:numId="3">
    <w:abstractNumId w:val="5"/>
  </w:num>
  <w:num w:numId="4">
    <w:abstractNumId w:val="12"/>
  </w:num>
  <w:num w:numId="5">
    <w:abstractNumId w:val="24"/>
  </w:num>
  <w:num w:numId="6">
    <w:abstractNumId w:val="13"/>
  </w:num>
  <w:num w:numId="7">
    <w:abstractNumId w:val="39"/>
  </w:num>
  <w:num w:numId="8">
    <w:abstractNumId w:val="3"/>
  </w:num>
  <w:num w:numId="9">
    <w:abstractNumId w:val="31"/>
  </w:num>
  <w:num w:numId="10">
    <w:abstractNumId w:val="25"/>
  </w:num>
  <w:num w:numId="11">
    <w:abstractNumId w:val="9"/>
  </w:num>
  <w:num w:numId="12">
    <w:abstractNumId w:val="11"/>
  </w:num>
  <w:num w:numId="13">
    <w:abstractNumId w:val="43"/>
  </w:num>
  <w:num w:numId="14">
    <w:abstractNumId w:val="15"/>
  </w:num>
  <w:num w:numId="15">
    <w:abstractNumId w:val="21"/>
  </w:num>
  <w:num w:numId="16">
    <w:abstractNumId w:val="33"/>
  </w:num>
  <w:num w:numId="17">
    <w:abstractNumId w:val="22"/>
  </w:num>
  <w:num w:numId="18">
    <w:abstractNumId w:val="18"/>
  </w:num>
  <w:num w:numId="19">
    <w:abstractNumId w:val="6"/>
  </w:num>
  <w:num w:numId="20">
    <w:abstractNumId w:val="37"/>
  </w:num>
  <w:num w:numId="21">
    <w:abstractNumId w:val="1"/>
  </w:num>
  <w:num w:numId="22">
    <w:abstractNumId w:val="17"/>
  </w:num>
  <w:num w:numId="23">
    <w:abstractNumId w:val="26"/>
  </w:num>
  <w:num w:numId="24">
    <w:abstractNumId w:val="36"/>
  </w:num>
  <w:num w:numId="25">
    <w:abstractNumId w:val="8"/>
  </w:num>
  <w:num w:numId="26">
    <w:abstractNumId w:val="19"/>
  </w:num>
  <w:num w:numId="27">
    <w:abstractNumId w:val="29"/>
  </w:num>
  <w:num w:numId="28">
    <w:abstractNumId w:val="27"/>
  </w:num>
  <w:num w:numId="29">
    <w:abstractNumId w:val="14"/>
  </w:num>
  <w:num w:numId="30">
    <w:abstractNumId w:val="44"/>
  </w:num>
  <w:num w:numId="31">
    <w:abstractNumId w:val="2"/>
  </w:num>
  <w:num w:numId="32">
    <w:abstractNumId w:val="7"/>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3"/>
  </w:num>
  <w:num w:numId="48">
    <w:abstractNumId w:val="22"/>
  </w:num>
  <w:num w:numId="49">
    <w:abstractNumId w:val="18"/>
  </w:num>
  <w:num w:numId="50">
    <w:abstractNumId w:val="18"/>
  </w:num>
  <w:num w:numId="51">
    <w:abstractNumId w:val="18"/>
  </w:num>
  <w:num w:numId="52">
    <w:abstractNumId w:val="18"/>
  </w:num>
  <w:num w:numId="53">
    <w:abstractNumId w:val="6"/>
  </w:num>
  <w:num w:numId="54">
    <w:abstractNumId w:val="6"/>
  </w:num>
  <w:num w:numId="55">
    <w:abstractNumId w:val="6"/>
  </w:num>
  <w:num w:numId="56">
    <w:abstractNumId w:val="6"/>
  </w:num>
  <w:num w:numId="57">
    <w:abstractNumId w:val="37"/>
  </w:num>
  <w:num w:numId="58">
    <w:abstractNumId w:val="1"/>
  </w:num>
  <w:num w:numId="59">
    <w:abstractNumId w:val="17"/>
  </w:num>
  <w:num w:numId="60">
    <w:abstractNumId w:val="17"/>
  </w:num>
  <w:num w:numId="61">
    <w:abstractNumId w:val="17"/>
  </w:num>
  <w:num w:numId="62">
    <w:abstractNumId w:val="17"/>
  </w:num>
  <w:num w:numId="63">
    <w:abstractNumId w:val="26"/>
  </w:num>
  <w:num w:numId="64">
    <w:abstractNumId w:val="26"/>
  </w:num>
  <w:num w:numId="65">
    <w:abstractNumId w:val="26"/>
  </w:num>
  <w:num w:numId="66">
    <w:abstractNumId w:val="36"/>
  </w:num>
  <w:num w:numId="67">
    <w:abstractNumId w:val="8"/>
  </w:num>
  <w:num w:numId="68">
    <w:abstractNumId w:val="8"/>
  </w:num>
  <w:num w:numId="69">
    <w:abstractNumId w:val="8"/>
  </w:num>
  <w:num w:numId="70">
    <w:abstractNumId w:val="8"/>
  </w:num>
  <w:num w:numId="71">
    <w:abstractNumId w:val="8"/>
  </w:num>
  <w:num w:numId="72">
    <w:abstractNumId w:val="8"/>
  </w:num>
  <w:num w:numId="73">
    <w:abstractNumId w:val="8"/>
  </w:num>
  <w:num w:numId="74">
    <w:abstractNumId w:val="8"/>
  </w:num>
  <w:num w:numId="75">
    <w:abstractNumId w:val="8"/>
  </w:num>
  <w:num w:numId="76">
    <w:abstractNumId w:val="19"/>
  </w:num>
  <w:num w:numId="77">
    <w:abstractNumId w:val="19"/>
  </w:num>
  <w:num w:numId="78">
    <w:abstractNumId w:val="19"/>
  </w:num>
  <w:num w:numId="79">
    <w:abstractNumId w:val="29"/>
  </w:num>
  <w:num w:numId="80">
    <w:abstractNumId w:val="27"/>
  </w:num>
  <w:num w:numId="8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86">
    <w:abstractNumId w:val="42"/>
  </w:num>
  <w:num w:numId="87">
    <w:abstractNumId w:val="38"/>
  </w:num>
  <w:num w:numId="88">
    <w:abstractNumId w:val="32"/>
  </w:num>
  <w:num w:numId="89">
    <w:abstractNumId w:val="20"/>
  </w:num>
  <w:num w:numId="90">
    <w:abstractNumId w:val="40"/>
  </w:num>
  <w:num w:numId="91">
    <w:abstractNumId w:val="10"/>
  </w:num>
  <w:num w:numId="92">
    <w:abstractNumId w:val="16"/>
  </w:num>
  <w:num w:numId="93">
    <w:abstractNumId w:val="35"/>
  </w:num>
  <w:num w:numId="94">
    <w:abstractNumId w:val="30"/>
  </w:num>
  <w:num w:numId="95">
    <w:abstractNumId w:val="28"/>
  </w:num>
  <w:num w:numId="96">
    <w:abstractNumId w:val="23"/>
  </w:num>
  <w:num w:numId="97">
    <w:abstractNumId w:val="4"/>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trackRevisions/>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
  <w:rsids>
    <w:rsidRoot w:val="00083290"/>
    <w:rsid w:val="00000EB9"/>
    <w:rsid w:val="00001A74"/>
    <w:rsid w:val="000039DE"/>
    <w:rsid w:val="00005AE2"/>
    <w:rsid w:val="000066BD"/>
    <w:rsid w:val="00006FF2"/>
    <w:rsid w:val="0001028B"/>
    <w:rsid w:val="000132CD"/>
    <w:rsid w:val="00017A7F"/>
    <w:rsid w:val="00017E83"/>
    <w:rsid w:val="00017E8A"/>
    <w:rsid w:val="00017ECB"/>
    <w:rsid w:val="00024783"/>
    <w:rsid w:val="00024C1F"/>
    <w:rsid w:val="000302BB"/>
    <w:rsid w:val="00030704"/>
    <w:rsid w:val="00033CF1"/>
    <w:rsid w:val="000401D9"/>
    <w:rsid w:val="00040A52"/>
    <w:rsid w:val="00040E5A"/>
    <w:rsid w:val="00041151"/>
    <w:rsid w:val="000425F0"/>
    <w:rsid w:val="00042C32"/>
    <w:rsid w:val="000439C0"/>
    <w:rsid w:val="00043B52"/>
    <w:rsid w:val="00043E53"/>
    <w:rsid w:val="00044FF6"/>
    <w:rsid w:val="000452BF"/>
    <w:rsid w:val="0005004A"/>
    <w:rsid w:val="000505CB"/>
    <w:rsid w:val="000530AC"/>
    <w:rsid w:val="00054D00"/>
    <w:rsid w:val="00054F65"/>
    <w:rsid w:val="00056A5C"/>
    <w:rsid w:val="00056DE4"/>
    <w:rsid w:val="00057963"/>
    <w:rsid w:val="00057D69"/>
    <w:rsid w:val="00060E28"/>
    <w:rsid w:val="00061196"/>
    <w:rsid w:val="00063B9A"/>
    <w:rsid w:val="000666A3"/>
    <w:rsid w:val="000666F4"/>
    <w:rsid w:val="0007128F"/>
    <w:rsid w:val="00071591"/>
    <w:rsid w:val="00072F75"/>
    <w:rsid w:val="00075D25"/>
    <w:rsid w:val="00077758"/>
    <w:rsid w:val="00080131"/>
    <w:rsid w:val="00080649"/>
    <w:rsid w:val="00080E5F"/>
    <w:rsid w:val="00082991"/>
    <w:rsid w:val="00083290"/>
    <w:rsid w:val="0008441E"/>
    <w:rsid w:val="00085FE1"/>
    <w:rsid w:val="00087FDA"/>
    <w:rsid w:val="0009276A"/>
    <w:rsid w:val="000927DE"/>
    <w:rsid w:val="00093246"/>
    <w:rsid w:val="000958F1"/>
    <w:rsid w:val="0009739A"/>
    <w:rsid w:val="000A16E8"/>
    <w:rsid w:val="000A28B2"/>
    <w:rsid w:val="000A2F9E"/>
    <w:rsid w:val="000A4610"/>
    <w:rsid w:val="000A4B0D"/>
    <w:rsid w:val="000A578B"/>
    <w:rsid w:val="000B03E7"/>
    <w:rsid w:val="000B5303"/>
    <w:rsid w:val="000B5A75"/>
    <w:rsid w:val="000B7B92"/>
    <w:rsid w:val="000C28B5"/>
    <w:rsid w:val="000C2DE9"/>
    <w:rsid w:val="000C3CE9"/>
    <w:rsid w:val="000C489A"/>
    <w:rsid w:val="000C778B"/>
    <w:rsid w:val="000D0ABA"/>
    <w:rsid w:val="000D1165"/>
    <w:rsid w:val="000D1178"/>
    <w:rsid w:val="000D1338"/>
    <w:rsid w:val="000D30ED"/>
    <w:rsid w:val="000D33C7"/>
    <w:rsid w:val="000D547D"/>
    <w:rsid w:val="000E15C8"/>
    <w:rsid w:val="000E3EE9"/>
    <w:rsid w:val="000E5AA7"/>
    <w:rsid w:val="000F20F0"/>
    <w:rsid w:val="000F3B88"/>
    <w:rsid w:val="000F78CB"/>
    <w:rsid w:val="000F7B1B"/>
    <w:rsid w:val="000F7B33"/>
    <w:rsid w:val="001017D5"/>
    <w:rsid w:val="00103C96"/>
    <w:rsid w:val="001043D6"/>
    <w:rsid w:val="0010460F"/>
    <w:rsid w:val="001063DD"/>
    <w:rsid w:val="0010700A"/>
    <w:rsid w:val="0011254A"/>
    <w:rsid w:val="001136F6"/>
    <w:rsid w:val="00114654"/>
    <w:rsid w:val="001149E4"/>
    <w:rsid w:val="00117E83"/>
    <w:rsid w:val="001231C6"/>
    <w:rsid w:val="00124979"/>
    <w:rsid w:val="00125B73"/>
    <w:rsid w:val="001263A3"/>
    <w:rsid w:val="00127A80"/>
    <w:rsid w:val="00127BF0"/>
    <w:rsid w:val="00127EFC"/>
    <w:rsid w:val="00130C79"/>
    <w:rsid w:val="0013160B"/>
    <w:rsid w:val="00132983"/>
    <w:rsid w:val="00132A1F"/>
    <w:rsid w:val="00135AE6"/>
    <w:rsid w:val="00135EE3"/>
    <w:rsid w:val="00136354"/>
    <w:rsid w:val="00136BAC"/>
    <w:rsid w:val="0014231D"/>
    <w:rsid w:val="00142BE9"/>
    <w:rsid w:val="00144792"/>
    <w:rsid w:val="001448AB"/>
    <w:rsid w:val="00150B24"/>
    <w:rsid w:val="00151F9E"/>
    <w:rsid w:val="00155262"/>
    <w:rsid w:val="001557D3"/>
    <w:rsid w:val="00157143"/>
    <w:rsid w:val="00157873"/>
    <w:rsid w:val="001630AD"/>
    <w:rsid w:val="0016547A"/>
    <w:rsid w:val="00171907"/>
    <w:rsid w:val="00172BEF"/>
    <w:rsid w:val="00173D30"/>
    <w:rsid w:val="00174633"/>
    <w:rsid w:val="001760E8"/>
    <w:rsid w:val="00177C9C"/>
    <w:rsid w:val="00177E8D"/>
    <w:rsid w:val="00181342"/>
    <w:rsid w:val="00183DC2"/>
    <w:rsid w:val="00184F11"/>
    <w:rsid w:val="00195BF2"/>
    <w:rsid w:val="00197EE8"/>
    <w:rsid w:val="001A0D2D"/>
    <w:rsid w:val="001A312C"/>
    <w:rsid w:val="001A35C8"/>
    <w:rsid w:val="001A4765"/>
    <w:rsid w:val="001A489A"/>
    <w:rsid w:val="001A4DE2"/>
    <w:rsid w:val="001A6635"/>
    <w:rsid w:val="001A68DA"/>
    <w:rsid w:val="001B1BFE"/>
    <w:rsid w:val="001B2F32"/>
    <w:rsid w:val="001B5CB8"/>
    <w:rsid w:val="001B74B4"/>
    <w:rsid w:val="001C2165"/>
    <w:rsid w:val="001C221E"/>
    <w:rsid w:val="001C4C00"/>
    <w:rsid w:val="001C4CF0"/>
    <w:rsid w:val="001C4FBF"/>
    <w:rsid w:val="001C7044"/>
    <w:rsid w:val="001C705F"/>
    <w:rsid w:val="001D3958"/>
    <w:rsid w:val="001E0499"/>
    <w:rsid w:val="001E1859"/>
    <w:rsid w:val="001E1D49"/>
    <w:rsid w:val="001E2FC3"/>
    <w:rsid w:val="001E5684"/>
    <w:rsid w:val="001F560C"/>
    <w:rsid w:val="001F766B"/>
    <w:rsid w:val="002042B5"/>
    <w:rsid w:val="00205459"/>
    <w:rsid w:val="002056C8"/>
    <w:rsid w:val="00211415"/>
    <w:rsid w:val="0021145A"/>
    <w:rsid w:val="0021149B"/>
    <w:rsid w:val="0021181D"/>
    <w:rsid w:val="00211EFB"/>
    <w:rsid w:val="00217423"/>
    <w:rsid w:val="00217F6E"/>
    <w:rsid w:val="00220DF7"/>
    <w:rsid w:val="002242E0"/>
    <w:rsid w:val="002244F5"/>
    <w:rsid w:val="00224828"/>
    <w:rsid w:val="00226FFF"/>
    <w:rsid w:val="002271D5"/>
    <w:rsid w:val="002300A0"/>
    <w:rsid w:val="002309BF"/>
    <w:rsid w:val="00233209"/>
    <w:rsid w:val="00240A04"/>
    <w:rsid w:val="002411FF"/>
    <w:rsid w:val="00241FC0"/>
    <w:rsid w:val="002447D2"/>
    <w:rsid w:val="00245327"/>
    <w:rsid w:val="0024706E"/>
    <w:rsid w:val="0024757F"/>
    <w:rsid w:val="002475CC"/>
    <w:rsid w:val="00252451"/>
    <w:rsid w:val="002545A1"/>
    <w:rsid w:val="002564FD"/>
    <w:rsid w:val="0025779B"/>
    <w:rsid w:val="002606C2"/>
    <w:rsid w:val="00261FC1"/>
    <w:rsid w:val="00263FD2"/>
    <w:rsid w:val="002649B7"/>
    <w:rsid w:val="00265D20"/>
    <w:rsid w:val="00267125"/>
    <w:rsid w:val="002677B4"/>
    <w:rsid w:val="002700C2"/>
    <w:rsid w:val="00272179"/>
    <w:rsid w:val="00273229"/>
    <w:rsid w:val="002770D6"/>
    <w:rsid w:val="00280274"/>
    <w:rsid w:val="00280BD6"/>
    <w:rsid w:val="00281305"/>
    <w:rsid w:val="00283FA5"/>
    <w:rsid w:val="002856E4"/>
    <w:rsid w:val="00291296"/>
    <w:rsid w:val="002913F6"/>
    <w:rsid w:val="00291FF2"/>
    <w:rsid w:val="00293C02"/>
    <w:rsid w:val="0029548F"/>
    <w:rsid w:val="00296826"/>
    <w:rsid w:val="002975AD"/>
    <w:rsid w:val="002A028B"/>
    <w:rsid w:val="002A0625"/>
    <w:rsid w:val="002A15E4"/>
    <w:rsid w:val="002A2646"/>
    <w:rsid w:val="002A65FD"/>
    <w:rsid w:val="002A6A1C"/>
    <w:rsid w:val="002B065B"/>
    <w:rsid w:val="002B102A"/>
    <w:rsid w:val="002B19B8"/>
    <w:rsid w:val="002B2AAF"/>
    <w:rsid w:val="002B57D7"/>
    <w:rsid w:val="002B5BC2"/>
    <w:rsid w:val="002C1187"/>
    <w:rsid w:val="002C132B"/>
    <w:rsid w:val="002C69AB"/>
    <w:rsid w:val="002D034A"/>
    <w:rsid w:val="002D2605"/>
    <w:rsid w:val="002D3275"/>
    <w:rsid w:val="002D34F2"/>
    <w:rsid w:val="002D46C7"/>
    <w:rsid w:val="002D5843"/>
    <w:rsid w:val="002D6B74"/>
    <w:rsid w:val="002D7D01"/>
    <w:rsid w:val="002E00EC"/>
    <w:rsid w:val="002E0B57"/>
    <w:rsid w:val="002E2601"/>
    <w:rsid w:val="002E3EDB"/>
    <w:rsid w:val="002E4AAB"/>
    <w:rsid w:val="002E4BD3"/>
    <w:rsid w:val="002E5608"/>
    <w:rsid w:val="002E59AF"/>
    <w:rsid w:val="002E6C03"/>
    <w:rsid w:val="002F0A24"/>
    <w:rsid w:val="002F0A3C"/>
    <w:rsid w:val="002F1367"/>
    <w:rsid w:val="002F3536"/>
    <w:rsid w:val="002F4FCA"/>
    <w:rsid w:val="003000EC"/>
    <w:rsid w:val="00302222"/>
    <w:rsid w:val="00303B8A"/>
    <w:rsid w:val="00305478"/>
    <w:rsid w:val="00305C74"/>
    <w:rsid w:val="00305DFC"/>
    <w:rsid w:val="003129FA"/>
    <w:rsid w:val="00312D71"/>
    <w:rsid w:val="00313F76"/>
    <w:rsid w:val="00314708"/>
    <w:rsid w:val="00315C94"/>
    <w:rsid w:val="003211C5"/>
    <w:rsid w:val="003230FB"/>
    <w:rsid w:val="00326E12"/>
    <w:rsid w:val="00327398"/>
    <w:rsid w:val="00327960"/>
    <w:rsid w:val="00327B28"/>
    <w:rsid w:val="00331387"/>
    <w:rsid w:val="00333076"/>
    <w:rsid w:val="00335C0A"/>
    <w:rsid w:val="00335CF6"/>
    <w:rsid w:val="003375C2"/>
    <w:rsid w:val="0033799B"/>
    <w:rsid w:val="00337D95"/>
    <w:rsid w:val="00340E00"/>
    <w:rsid w:val="003437A1"/>
    <w:rsid w:val="00343877"/>
    <w:rsid w:val="00343969"/>
    <w:rsid w:val="00343DBA"/>
    <w:rsid w:val="00344D3F"/>
    <w:rsid w:val="00347225"/>
    <w:rsid w:val="0035084F"/>
    <w:rsid w:val="003515F8"/>
    <w:rsid w:val="003517F5"/>
    <w:rsid w:val="00351B4A"/>
    <w:rsid w:val="003523D2"/>
    <w:rsid w:val="00352FE6"/>
    <w:rsid w:val="00353046"/>
    <w:rsid w:val="00356E2D"/>
    <w:rsid w:val="003577A3"/>
    <w:rsid w:val="00360A02"/>
    <w:rsid w:val="003653BB"/>
    <w:rsid w:val="0036799B"/>
    <w:rsid w:val="00371BEF"/>
    <w:rsid w:val="00372199"/>
    <w:rsid w:val="00372260"/>
    <w:rsid w:val="003726B7"/>
    <w:rsid w:val="003727D8"/>
    <w:rsid w:val="00373A42"/>
    <w:rsid w:val="00374569"/>
    <w:rsid w:val="00374FC0"/>
    <w:rsid w:val="0037555C"/>
    <w:rsid w:val="0038206D"/>
    <w:rsid w:val="00382CBD"/>
    <w:rsid w:val="00383348"/>
    <w:rsid w:val="00385ED5"/>
    <w:rsid w:val="003866A5"/>
    <w:rsid w:val="00386F58"/>
    <w:rsid w:val="00387853"/>
    <w:rsid w:val="00394A72"/>
    <w:rsid w:val="00397DEC"/>
    <w:rsid w:val="003A1E80"/>
    <w:rsid w:val="003A2152"/>
    <w:rsid w:val="003A268E"/>
    <w:rsid w:val="003A268F"/>
    <w:rsid w:val="003A29F7"/>
    <w:rsid w:val="003A7A0D"/>
    <w:rsid w:val="003B06BB"/>
    <w:rsid w:val="003B2330"/>
    <w:rsid w:val="003B2C07"/>
    <w:rsid w:val="003B5A01"/>
    <w:rsid w:val="003B75BD"/>
    <w:rsid w:val="003B7A1B"/>
    <w:rsid w:val="003C31B8"/>
    <w:rsid w:val="003C4DBA"/>
    <w:rsid w:val="003C6E64"/>
    <w:rsid w:val="003D0652"/>
    <w:rsid w:val="003D3106"/>
    <w:rsid w:val="003D387F"/>
    <w:rsid w:val="003D545D"/>
    <w:rsid w:val="003D7971"/>
    <w:rsid w:val="003E1639"/>
    <w:rsid w:val="003E19A6"/>
    <w:rsid w:val="003E2E9B"/>
    <w:rsid w:val="003E4772"/>
    <w:rsid w:val="003E5C07"/>
    <w:rsid w:val="003E6B46"/>
    <w:rsid w:val="003E73F8"/>
    <w:rsid w:val="003F1012"/>
    <w:rsid w:val="003F47A0"/>
    <w:rsid w:val="003F6B95"/>
    <w:rsid w:val="00401F9F"/>
    <w:rsid w:val="00404438"/>
    <w:rsid w:val="00406467"/>
    <w:rsid w:val="00406713"/>
    <w:rsid w:val="00410F16"/>
    <w:rsid w:val="00411482"/>
    <w:rsid w:val="00411B26"/>
    <w:rsid w:val="00411F57"/>
    <w:rsid w:val="004152AC"/>
    <w:rsid w:val="004268B5"/>
    <w:rsid w:val="00427789"/>
    <w:rsid w:val="0043040C"/>
    <w:rsid w:val="0043286B"/>
    <w:rsid w:val="004334AF"/>
    <w:rsid w:val="00433BCB"/>
    <w:rsid w:val="00434C65"/>
    <w:rsid w:val="004363E1"/>
    <w:rsid w:val="0043641A"/>
    <w:rsid w:val="00440484"/>
    <w:rsid w:val="00441E21"/>
    <w:rsid w:val="00441E83"/>
    <w:rsid w:val="00443B1A"/>
    <w:rsid w:val="00445381"/>
    <w:rsid w:val="00446BA1"/>
    <w:rsid w:val="00447746"/>
    <w:rsid w:val="004507CA"/>
    <w:rsid w:val="00455AA1"/>
    <w:rsid w:val="00455D09"/>
    <w:rsid w:val="0045678F"/>
    <w:rsid w:val="00456809"/>
    <w:rsid w:val="00456A80"/>
    <w:rsid w:val="00457BBF"/>
    <w:rsid w:val="004646A0"/>
    <w:rsid w:val="00464EC3"/>
    <w:rsid w:val="0047264A"/>
    <w:rsid w:val="00472F9D"/>
    <w:rsid w:val="00474232"/>
    <w:rsid w:val="00474492"/>
    <w:rsid w:val="00474CA4"/>
    <w:rsid w:val="0047753B"/>
    <w:rsid w:val="0048060F"/>
    <w:rsid w:val="0048061D"/>
    <w:rsid w:val="00494D5C"/>
    <w:rsid w:val="0049660A"/>
    <w:rsid w:val="00496B74"/>
    <w:rsid w:val="00497A32"/>
    <w:rsid w:val="004A1124"/>
    <w:rsid w:val="004A2182"/>
    <w:rsid w:val="004A2FFC"/>
    <w:rsid w:val="004A398E"/>
    <w:rsid w:val="004A551B"/>
    <w:rsid w:val="004A551C"/>
    <w:rsid w:val="004B0183"/>
    <w:rsid w:val="004B0389"/>
    <w:rsid w:val="004B28A9"/>
    <w:rsid w:val="004B3320"/>
    <w:rsid w:val="004B3D22"/>
    <w:rsid w:val="004B609D"/>
    <w:rsid w:val="004B67DC"/>
    <w:rsid w:val="004C317A"/>
    <w:rsid w:val="004C42BD"/>
    <w:rsid w:val="004C42FF"/>
    <w:rsid w:val="004C4AAD"/>
    <w:rsid w:val="004C6040"/>
    <w:rsid w:val="004C7A86"/>
    <w:rsid w:val="004D2080"/>
    <w:rsid w:val="004D442E"/>
    <w:rsid w:val="004E044E"/>
    <w:rsid w:val="004E5AB1"/>
    <w:rsid w:val="004F4677"/>
    <w:rsid w:val="004F4CEE"/>
    <w:rsid w:val="004F5A4E"/>
    <w:rsid w:val="004F7A5F"/>
    <w:rsid w:val="00500DC4"/>
    <w:rsid w:val="00506520"/>
    <w:rsid w:val="00507393"/>
    <w:rsid w:val="00507D73"/>
    <w:rsid w:val="005101BC"/>
    <w:rsid w:val="00510EA4"/>
    <w:rsid w:val="00512E4A"/>
    <w:rsid w:val="00513741"/>
    <w:rsid w:val="00513B14"/>
    <w:rsid w:val="00513C04"/>
    <w:rsid w:val="00516897"/>
    <w:rsid w:val="00517DF6"/>
    <w:rsid w:val="00520B7C"/>
    <w:rsid w:val="00521436"/>
    <w:rsid w:val="00521FE5"/>
    <w:rsid w:val="0052203A"/>
    <w:rsid w:val="00522D9E"/>
    <w:rsid w:val="0052538D"/>
    <w:rsid w:val="00532E36"/>
    <w:rsid w:val="00533102"/>
    <w:rsid w:val="005340E0"/>
    <w:rsid w:val="00534233"/>
    <w:rsid w:val="00534BDB"/>
    <w:rsid w:val="00535C7D"/>
    <w:rsid w:val="005409B2"/>
    <w:rsid w:val="00540C3C"/>
    <w:rsid w:val="00540EB6"/>
    <w:rsid w:val="00541AEC"/>
    <w:rsid w:val="00545CCF"/>
    <w:rsid w:val="005531C8"/>
    <w:rsid w:val="0055404A"/>
    <w:rsid w:val="005547D6"/>
    <w:rsid w:val="00554BAA"/>
    <w:rsid w:val="0055579C"/>
    <w:rsid w:val="00556961"/>
    <w:rsid w:val="00561F85"/>
    <w:rsid w:val="005620A5"/>
    <w:rsid w:val="0056244D"/>
    <w:rsid w:val="00562FB3"/>
    <w:rsid w:val="00563CF9"/>
    <w:rsid w:val="00566096"/>
    <w:rsid w:val="00567ABA"/>
    <w:rsid w:val="00567BA2"/>
    <w:rsid w:val="00567C8E"/>
    <w:rsid w:val="00570651"/>
    <w:rsid w:val="00570BD9"/>
    <w:rsid w:val="00571761"/>
    <w:rsid w:val="00573C8F"/>
    <w:rsid w:val="00577085"/>
    <w:rsid w:val="00577A66"/>
    <w:rsid w:val="00582245"/>
    <w:rsid w:val="00585FF9"/>
    <w:rsid w:val="00590A78"/>
    <w:rsid w:val="005950DB"/>
    <w:rsid w:val="005976B7"/>
    <w:rsid w:val="005A0CE1"/>
    <w:rsid w:val="005A17F6"/>
    <w:rsid w:val="005A2055"/>
    <w:rsid w:val="005A22FA"/>
    <w:rsid w:val="005A4BC9"/>
    <w:rsid w:val="005A4CD9"/>
    <w:rsid w:val="005A5150"/>
    <w:rsid w:val="005A63A0"/>
    <w:rsid w:val="005A73F2"/>
    <w:rsid w:val="005B0049"/>
    <w:rsid w:val="005B2CE5"/>
    <w:rsid w:val="005B2DD7"/>
    <w:rsid w:val="005B33DB"/>
    <w:rsid w:val="005B34A7"/>
    <w:rsid w:val="005B3654"/>
    <w:rsid w:val="005B3D03"/>
    <w:rsid w:val="005B4F45"/>
    <w:rsid w:val="005B6D45"/>
    <w:rsid w:val="005C01DC"/>
    <w:rsid w:val="005C08F5"/>
    <w:rsid w:val="005C1716"/>
    <w:rsid w:val="005C33BE"/>
    <w:rsid w:val="005C5AAC"/>
    <w:rsid w:val="005C7177"/>
    <w:rsid w:val="005D0E50"/>
    <w:rsid w:val="005D1B71"/>
    <w:rsid w:val="005D2280"/>
    <w:rsid w:val="005D267E"/>
    <w:rsid w:val="005D495F"/>
    <w:rsid w:val="005E3284"/>
    <w:rsid w:val="005E383A"/>
    <w:rsid w:val="005E4A4C"/>
    <w:rsid w:val="005E652D"/>
    <w:rsid w:val="005F06A5"/>
    <w:rsid w:val="005F0C2B"/>
    <w:rsid w:val="005F113C"/>
    <w:rsid w:val="005F2712"/>
    <w:rsid w:val="005F2D72"/>
    <w:rsid w:val="005F2F9B"/>
    <w:rsid w:val="005F3457"/>
    <w:rsid w:val="005F50F0"/>
    <w:rsid w:val="005F7034"/>
    <w:rsid w:val="005F71F8"/>
    <w:rsid w:val="00600A0E"/>
    <w:rsid w:val="006060D4"/>
    <w:rsid w:val="006073CB"/>
    <w:rsid w:val="00607F30"/>
    <w:rsid w:val="006114E3"/>
    <w:rsid w:val="00611934"/>
    <w:rsid w:val="006126F8"/>
    <w:rsid w:val="00614439"/>
    <w:rsid w:val="006154C3"/>
    <w:rsid w:val="00616ACA"/>
    <w:rsid w:val="00616EA8"/>
    <w:rsid w:val="0062229D"/>
    <w:rsid w:val="0062414A"/>
    <w:rsid w:val="00624674"/>
    <w:rsid w:val="00627E59"/>
    <w:rsid w:val="006314E7"/>
    <w:rsid w:val="006324A3"/>
    <w:rsid w:val="00632F24"/>
    <w:rsid w:val="00633F8B"/>
    <w:rsid w:val="00634C8E"/>
    <w:rsid w:val="0063695F"/>
    <w:rsid w:val="00637B5C"/>
    <w:rsid w:val="00637E1D"/>
    <w:rsid w:val="00637EBA"/>
    <w:rsid w:val="00642251"/>
    <w:rsid w:val="0064497B"/>
    <w:rsid w:val="00647A4A"/>
    <w:rsid w:val="006502BC"/>
    <w:rsid w:val="0065081B"/>
    <w:rsid w:val="00662FC7"/>
    <w:rsid w:val="0067021A"/>
    <w:rsid w:val="00670C14"/>
    <w:rsid w:val="00670FE9"/>
    <w:rsid w:val="00672130"/>
    <w:rsid w:val="00673C7D"/>
    <w:rsid w:val="0067557A"/>
    <w:rsid w:val="00675FB3"/>
    <w:rsid w:val="00676676"/>
    <w:rsid w:val="006767EB"/>
    <w:rsid w:val="00676822"/>
    <w:rsid w:val="00676A1A"/>
    <w:rsid w:val="0068016C"/>
    <w:rsid w:val="00680A3A"/>
    <w:rsid w:val="00682736"/>
    <w:rsid w:val="006829B5"/>
    <w:rsid w:val="00682BFF"/>
    <w:rsid w:val="00682E47"/>
    <w:rsid w:val="00683F3A"/>
    <w:rsid w:val="006854F7"/>
    <w:rsid w:val="00687EA4"/>
    <w:rsid w:val="00691CC7"/>
    <w:rsid w:val="00692EA2"/>
    <w:rsid w:val="006934B5"/>
    <w:rsid w:val="00693606"/>
    <w:rsid w:val="00694DB3"/>
    <w:rsid w:val="006968B4"/>
    <w:rsid w:val="006968EA"/>
    <w:rsid w:val="00697192"/>
    <w:rsid w:val="00697A3B"/>
    <w:rsid w:val="006A0479"/>
    <w:rsid w:val="006A08B3"/>
    <w:rsid w:val="006A0B81"/>
    <w:rsid w:val="006A0D13"/>
    <w:rsid w:val="006A0E20"/>
    <w:rsid w:val="006A31E5"/>
    <w:rsid w:val="006A3C7D"/>
    <w:rsid w:val="006A4372"/>
    <w:rsid w:val="006A6E61"/>
    <w:rsid w:val="006B0A2B"/>
    <w:rsid w:val="006B0A7F"/>
    <w:rsid w:val="006B0D7D"/>
    <w:rsid w:val="006B144C"/>
    <w:rsid w:val="006B1C26"/>
    <w:rsid w:val="006B465E"/>
    <w:rsid w:val="006B525B"/>
    <w:rsid w:val="006B5825"/>
    <w:rsid w:val="006B5CFF"/>
    <w:rsid w:val="006C0CCA"/>
    <w:rsid w:val="006C17DF"/>
    <w:rsid w:val="006C20EB"/>
    <w:rsid w:val="006C3486"/>
    <w:rsid w:val="006C3CB5"/>
    <w:rsid w:val="006C3E98"/>
    <w:rsid w:val="006D249B"/>
    <w:rsid w:val="006D2611"/>
    <w:rsid w:val="006D35BF"/>
    <w:rsid w:val="006D41D9"/>
    <w:rsid w:val="006D5778"/>
    <w:rsid w:val="006D5E20"/>
    <w:rsid w:val="006E1835"/>
    <w:rsid w:val="006E41B9"/>
    <w:rsid w:val="006E664B"/>
    <w:rsid w:val="006E76C9"/>
    <w:rsid w:val="006F066D"/>
    <w:rsid w:val="006F1966"/>
    <w:rsid w:val="006F1BD5"/>
    <w:rsid w:val="006F33C8"/>
    <w:rsid w:val="0070027A"/>
    <w:rsid w:val="007005FC"/>
    <w:rsid w:val="0070145E"/>
    <w:rsid w:val="0070435D"/>
    <w:rsid w:val="00704996"/>
    <w:rsid w:val="007052FA"/>
    <w:rsid w:val="0070686F"/>
    <w:rsid w:val="00706A35"/>
    <w:rsid w:val="00706F10"/>
    <w:rsid w:val="007105C3"/>
    <w:rsid w:val="00711251"/>
    <w:rsid w:val="00711CC2"/>
    <w:rsid w:val="007143B3"/>
    <w:rsid w:val="007150A9"/>
    <w:rsid w:val="00720E55"/>
    <w:rsid w:val="0072390C"/>
    <w:rsid w:val="00724115"/>
    <w:rsid w:val="00724ACC"/>
    <w:rsid w:val="0072620A"/>
    <w:rsid w:val="00727EFE"/>
    <w:rsid w:val="00732207"/>
    <w:rsid w:val="00733041"/>
    <w:rsid w:val="0074224A"/>
    <w:rsid w:val="00742B11"/>
    <w:rsid w:val="007433F6"/>
    <w:rsid w:val="00744A1E"/>
    <w:rsid w:val="007466DC"/>
    <w:rsid w:val="007479A2"/>
    <w:rsid w:val="007506CC"/>
    <w:rsid w:val="00750885"/>
    <w:rsid w:val="00750F48"/>
    <w:rsid w:val="007514EF"/>
    <w:rsid w:val="00752591"/>
    <w:rsid w:val="00754667"/>
    <w:rsid w:val="00754672"/>
    <w:rsid w:val="00755CBE"/>
    <w:rsid w:val="00756032"/>
    <w:rsid w:val="00757D19"/>
    <w:rsid w:val="0076195D"/>
    <w:rsid w:val="007641AD"/>
    <w:rsid w:val="00765E4B"/>
    <w:rsid w:val="0077001B"/>
    <w:rsid w:val="007733C6"/>
    <w:rsid w:val="0077360C"/>
    <w:rsid w:val="00774A9C"/>
    <w:rsid w:val="00775843"/>
    <w:rsid w:val="0078155B"/>
    <w:rsid w:val="00786A05"/>
    <w:rsid w:val="00790238"/>
    <w:rsid w:val="007939DC"/>
    <w:rsid w:val="007944D9"/>
    <w:rsid w:val="00794543"/>
    <w:rsid w:val="00794BF7"/>
    <w:rsid w:val="007A0E50"/>
    <w:rsid w:val="007A2173"/>
    <w:rsid w:val="007A2985"/>
    <w:rsid w:val="007A5253"/>
    <w:rsid w:val="007A6F1B"/>
    <w:rsid w:val="007A71DF"/>
    <w:rsid w:val="007B1067"/>
    <w:rsid w:val="007B1C58"/>
    <w:rsid w:val="007B48F6"/>
    <w:rsid w:val="007B5140"/>
    <w:rsid w:val="007B685F"/>
    <w:rsid w:val="007B6E9C"/>
    <w:rsid w:val="007C04B7"/>
    <w:rsid w:val="007C1A5B"/>
    <w:rsid w:val="007C3F8E"/>
    <w:rsid w:val="007C62AD"/>
    <w:rsid w:val="007C62D5"/>
    <w:rsid w:val="007C645F"/>
    <w:rsid w:val="007C7BC8"/>
    <w:rsid w:val="007D0519"/>
    <w:rsid w:val="007D1913"/>
    <w:rsid w:val="007D1FA8"/>
    <w:rsid w:val="007D2055"/>
    <w:rsid w:val="007D394C"/>
    <w:rsid w:val="007D3E6E"/>
    <w:rsid w:val="007D4AC1"/>
    <w:rsid w:val="007D5E2D"/>
    <w:rsid w:val="007D7B39"/>
    <w:rsid w:val="007E0A37"/>
    <w:rsid w:val="007E18C9"/>
    <w:rsid w:val="007E2187"/>
    <w:rsid w:val="007E5060"/>
    <w:rsid w:val="007E53DB"/>
    <w:rsid w:val="007E593D"/>
    <w:rsid w:val="007E6619"/>
    <w:rsid w:val="007E7DB2"/>
    <w:rsid w:val="007F28F5"/>
    <w:rsid w:val="007F3185"/>
    <w:rsid w:val="007F31B4"/>
    <w:rsid w:val="007F39E6"/>
    <w:rsid w:val="007F564D"/>
    <w:rsid w:val="007F5F25"/>
    <w:rsid w:val="007F71C4"/>
    <w:rsid w:val="00800F3D"/>
    <w:rsid w:val="00804A03"/>
    <w:rsid w:val="00805749"/>
    <w:rsid w:val="00806232"/>
    <w:rsid w:val="0080640B"/>
    <w:rsid w:val="00807859"/>
    <w:rsid w:val="0081138A"/>
    <w:rsid w:val="00812D02"/>
    <w:rsid w:val="00813EC1"/>
    <w:rsid w:val="00814F75"/>
    <w:rsid w:val="0082315B"/>
    <w:rsid w:val="008235F9"/>
    <w:rsid w:val="008239E0"/>
    <w:rsid w:val="00823E24"/>
    <w:rsid w:val="00824C0C"/>
    <w:rsid w:val="00825BDE"/>
    <w:rsid w:val="00826E86"/>
    <w:rsid w:val="00827629"/>
    <w:rsid w:val="0083017D"/>
    <w:rsid w:val="00832798"/>
    <w:rsid w:val="00833AF7"/>
    <w:rsid w:val="00835726"/>
    <w:rsid w:val="008358D8"/>
    <w:rsid w:val="00842ACB"/>
    <w:rsid w:val="0084351F"/>
    <w:rsid w:val="00844932"/>
    <w:rsid w:val="00846367"/>
    <w:rsid w:val="00846AC8"/>
    <w:rsid w:val="00847091"/>
    <w:rsid w:val="0085140B"/>
    <w:rsid w:val="00851D74"/>
    <w:rsid w:val="008528A3"/>
    <w:rsid w:val="00854CB2"/>
    <w:rsid w:val="008566DA"/>
    <w:rsid w:val="0085693F"/>
    <w:rsid w:val="008600F6"/>
    <w:rsid w:val="00860290"/>
    <w:rsid w:val="00863500"/>
    <w:rsid w:val="008640FF"/>
    <w:rsid w:val="00864782"/>
    <w:rsid w:val="0086491B"/>
    <w:rsid w:val="00866E31"/>
    <w:rsid w:val="00866ED1"/>
    <w:rsid w:val="00867C5D"/>
    <w:rsid w:val="00870B8F"/>
    <w:rsid w:val="0087163C"/>
    <w:rsid w:val="008728BC"/>
    <w:rsid w:val="00873364"/>
    <w:rsid w:val="00874A28"/>
    <w:rsid w:val="0087671A"/>
    <w:rsid w:val="008770DD"/>
    <w:rsid w:val="00877552"/>
    <w:rsid w:val="008800D4"/>
    <w:rsid w:val="00881303"/>
    <w:rsid w:val="00882BBE"/>
    <w:rsid w:val="008842A2"/>
    <w:rsid w:val="00887AE3"/>
    <w:rsid w:val="008920C1"/>
    <w:rsid w:val="008933FB"/>
    <w:rsid w:val="00893E5D"/>
    <w:rsid w:val="008947E7"/>
    <w:rsid w:val="008954DF"/>
    <w:rsid w:val="008A0642"/>
    <w:rsid w:val="008A4E46"/>
    <w:rsid w:val="008B08A7"/>
    <w:rsid w:val="008B1A70"/>
    <w:rsid w:val="008B243E"/>
    <w:rsid w:val="008B2565"/>
    <w:rsid w:val="008B4CDA"/>
    <w:rsid w:val="008B75AA"/>
    <w:rsid w:val="008C21E9"/>
    <w:rsid w:val="008C6730"/>
    <w:rsid w:val="008D1081"/>
    <w:rsid w:val="008D115E"/>
    <w:rsid w:val="008D12D9"/>
    <w:rsid w:val="008D3BF7"/>
    <w:rsid w:val="008D75E4"/>
    <w:rsid w:val="008D76B2"/>
    <w:rsid w:val="008D7D55"/>
    <w:rsid w:val="008E059E"/>
    <w:rsid w:val="008E0738"/>
    <w:rsid w:val="008E2BAD"/>
    <w:rsid w:val="008E4834"/>
    <w:rsid w:val="008E6295"/>
    <w:rsid w:val="008E7BFD"/>
    <w:rsid w:val="008F061A"/>
    <w:rsid w:val="008F11FE"/>
    <w:rsid w:val="008F5A71"/>
    <w:rsid w:val="008F6E1E"/>
    <w:rsid w:val="008F6F92"/>
    <w:rsid w:val="0090111D"/>
    <w:rsid w:val="00903EED"/>
    <w:rsid w:val="00904AF8"/>
    <w:rsid w:val="009108C4"/>
    <w:rsid w:val="00911553"/>
    <w:rsid w:val="009115AA"/>
    <w:rsid w:val="00911A4E"/>
    <w:rsid w:val="00912270"/>
    <w:rsid w:val="00912E16"/>
    <w:rsid w:val="00917EF7"/>
    <w:rsid w:val="00917F44"/>
    <w:rsid w:val="00917F74"/>
    <w:rsid w:val="00923841"/>
    <w:rsid w:val="00923957"/>
    <w:rsid w:val="00923B98"/>
    <w:rsid w:val="00923CDE"/>
    <w:rsid w:val="00926B92"/>
    <w:rsid w:val="00927CC4"/>
    <w:rsid w:val="0093162C"/>
    <w:rsid w:val="00931D40"/>
    <w:rsid w:val="00932A89"/>
    <w:rsid w:val="00933831"/>
    <w:rsid w:val="00940EDD"/>
    <w:rsid w:val="00944480"/>
    <w:rsid w:val="00945EAD"/>
    <w:rsid w:val="00946732"/>
    <w:rsid w:val="009468A1"/>
    <w:rsid w:val="009470FF"/>
    <w:rsid w:val="00952145"/>
    <w:rsid w:val="00952198"/>
    <w:rsid w:val="00952656"/>
    <w:rsid w:val="0095296B"/>
    <w:rsid w:val="00953BF3"/>
    <w:rsid w:val="00954E9B"/>
    <w:rsid w:val="00956029"/>
    <w:rsid w:val="00960FF8"/>
    <w:rsid w:val="009614AA"/>
    <w:rsid w:val="00962C22"/>
    <w:rsid w:val="00963D45"/>
    <w:rsid w:val="00965DD0"/>
    <w:rsid w:val="009666D8"/>
    <w:rsid w:val="00966972"/>
    <w:rsid w:val="009707EC"/>
    <w:rsid w:val="009710FA"/>
    <w:rsid w:val="00972050"/>
    <w:rsid w:val="009721E6"/>
    <w:rsid w:val="00977395"/>
    <w:rsid w:val="00977576"/>
    <w:rsid w:val="009807A2"/>
    <w:rsid w:val="009820F8"/>
    <w:rsid w:val="009834E0"/>
    <w:rsid w:val="00984534"/>
    <w:rsid w:val="009873AC"/>
    <w:rsid w:val="00990CA9"/>
    <w:rsid w:val="00991488"/>
    <w:rsid w:val="009936DD"/>
    <w:rsid w:val="00993EB7"/>
    <w:rsid w:val="00995226"/>
    <w:rsid w:val="009953BC"/>
    <w:rsid w:val="00996158"/>
    <w:rsid w:val="009A1E9D"/>
    <w:rsid w:val="009A22A5"/>
    <w:rsid w:val="009A45D7"/>
    <w:rsid w:val="009A4B55"/>
    <w:rsid w:val="009A4D60"/>
    <w:rsid w:val="009B1E6F"/>
    <w:rsid w:val="009B35AE"/>
    <w:rsid w:val="009B5619"/>
    <w:rsid w:val="009B63BE"/>
    <w:rsid w:val="009B6973"/>
    <w:rsid w:val="009C05AF"/>
    <w:rsid w:val="009C0939"/>
    <w:rsid w:val="009C212A"/>
    <w:rsid w:val="009C2BEE"/>
    <w:rsid w:val="009C5D65"/>
    <w:rsid w:val="009C6810"/>
    <w:rsid w:val="009C734E"/>
    <w:rsid w:val="009D23A8"/>
    <w:rsid w:val="009D5804"/>
    <w:rsid w:val="009D7203"/>
    <w:rsid w:val="009D7727"/>
    <w:rsid w:val="009E07E0"/>
    <w:rsid w:val="009E0C23"/>
    <w:rsid w:val="009E3A54"/>
    <w:rsid w:val="009E487E"/>
    <w:rsid w:val="009E631C"/>
    <w:rsid w:val="009E70F0"/>
    <w:rsid w:val="009F1BC9"/>
    <w:rsid w:val="009F3A82"/>
    <w:rsid w:val="009F7108"/>
    <w:rsid w:val="009F7622"/>
    <w:rsid w:val="00A02038"/>
    <w:rsid w:val="00A0211D"/>
    <w:rsid w:val="00A02DF1"/>
    <w:rsid w:val="00A1625E"/>
    <w:rsid w:val="00A20EC1"/>
    <w:rsid w:val="00A22638"/>
    <w:rsid w:val="00A26BCE"/>
    <w:rsid w:val="00A33327"/>
    <w:rsid w:val="00A33D49"/>
    <w:rsid w:val="00A36824"/>
    <w:rsid w:val="00A37BD2"/>
    <w:rsid w:val="00A42A77"/>
    <w:rsid w:val="00A42B2D"/>
    <w:rsid w:val="00A4322F"/>
    <w:rsid w:val="00A444BF"/>
    <w:rsid w:val="00A44BB8"/>
    <w:rsid w:val="00A467A2"/>
    <w:rsid w:val="00A47C4A"/>
    <w:rsid w:val="00A50658"/>
    <w:rsid w:val="00A516CA"/>
    <w:rsid w:val="00A51B8E"/>
    <w:rsid w:val="00A51D86"/>
    <w:rsid w:val="00A52D1B"/>
    <w:rsid w:val="00A544E8"/>
    <w:rsid w:val="00A54A26"/>
    <w:rsid w:val="00A54ABB"/>
    <w:rsid w:val="00A558C8"/>
    <w:rsid w:val="00A57DAC"/>
    <w:rsid w:val="00A60A39"/>
    <w:rsid w:val="00A6141F"/>
    <w:rsid w:val="00A6396C"/>
    <w:rsid w:val="00A64F08"/>
    <w:rsid w:val="00A6619D"/>
    <w:rsid w:val="00A661DB"/>
    <w:rsid w:val="00A66AB7"/>
    <w:rsid w:val="00A71255"/>
    <w:rsid w:val="00A714DE"/>
    <w:rsid w:val="00A7184B"/>
    <w:rsid w:val="00A72869"/>
    <w:rsid w:val="00A72879"/>
    <w:rsid w:val="00A73A83"/>
    <w:rsid w:val="00A73AA3"/>
    <w:rsid w:val="00A76642"/>
    <w:rsid w:val="00A77E25"/>
    <w:rsid w:val="00A80A83"/>
    <w:rsid w:val="00A80C77"/>
    <w:rsid w:val="00A829F4"/>
    <w:rsid w:val="00A83B80"/>
    <w:rsid w:val="00A84C0A"/>
    <w:rsid w:val="00A86042"/>
    <w:rsid w:val="00A8613D"/>
    <w:rsid w:val="00A868E4"/>
    <w:rsid w:val="00A87ADA"/>
    <w:rsid w:val="00A9141C"/>
    <w:rsid w:val="00A91E98"/>
    <w:rsid w:val="00A94D44"/>
    <w:rsid w:val="00A94D6E"/>
    <w:rsid w:val="00A94E83"/>
    <w:rsid w:val="00A957E7"/>
    <w:rsid w:val="00A96D79"/>
    <w:rsid w:val="00A96DBC"/>
    <w:rsid w:val="00A97881"/>
    <w:rsid w:val="00AA16FC"/>
    <w:rsid w:val="00AA1CFE"/>
    <w:rsid w:val="00AA2745"/>
    <w:rsid w:val="00AA3392"/>
    <w:rsid w:val="00AA4144"/>
    <w:rsid w:val="00AA6091"/>
    <w:rsid w:val="00AA7A85"/>
    <w:rsid w:val="00AA7A91"/>
    <w:rsid w:val="00AB0A5D"/>
    <w:rsid w:val="00AB2E73"/>
    <w:rsid w:val="00AB5A72"/>
    <w:rsid w:val="00AB6FF7"/>
    <w:rsid w:val="00AC091E"/>
    <w:rsid w:val="00AC0E20"/>
    <w:rsid w:val="00AC44EE"/>
    <w:rsid w:val="00AC72E4"/>
    <w:rsid w:val="00AD572B"/>
    <w:rsid w:val="00AD5A54"/>
    <w:rsid w:val="00AE01B1"/>
    <w:rsid w:val="00AE2995"/>
    <w:rsid w:val="00AE4E56"/>
    <w:rsid w:val="00AE5776"/>
    <w:rsid w:val="00AE6F3A"/>
    <w:rsid w:val="00AF00CB"/>
    <w:rsid w:val="00AF3518"/>
    <w:rsid w:val="00AF35BE"/>
    <w:rsid w:val="00AF67BA"/>
    <w:rsid w:val="00B029AA"/>
    <w:rsid w:val="00B02EAF"/>
    <w:rsid w:val="00B040CC"/>
    <w:rsid w:val="00B0420B"/>
    <w:rsid w:val="00B04C1B"/>
    <w:rsid w:val="00B103C4"/>
    <w:rsid w:val="00B129E4"/>
    <w:rsid w:val="00B13DF6"/>
    <w:rsid w:val="00B14632"/>
    <w:rsid w:val="00B15B47"/>
    <w:rsid w:val="00B15FC6"/>
    <w:rsid w:val="00B16335"/>
    <w:rsid w:val="00B16643"/>
    <w:rsid w:val="00B177CD"/>
    <w:rsid w:val="00B17A01"/>
    <w:rsid w:val="00B22B3C"/>
    <w:rsid w:val="00B238C8"/>
    <w:rsid w:val="00B239BB"/>
    <w:rsid w:val="00B26206"/>
    <w:rsid w:val="00B30848"/>
    <w:rsid w:val="00B32533"/>
    <w:rsid w:val="00B34DEF"/>
    <w:rsid w:val="00B3559B"/>
    <w:rsid w:val="00B35D51"/>
    <w:rsid w:val="00B3715D"/>
    <w:rsid w:val="00B41A9F"/>
    <w:rsid w:val="00B43F4D"/>
    <w:rsid w:val="00B44E40"/>
    <w:rsid w:val="00B44EAD"/>
    <w:rsid w:val="00B4583B"/>
    <w:rsid w:val="00B464BF"/>
    <w:rsid w:val="00B51B38"/>
    <w:rsid w:val="00B51B78"/>
    <w:rsid w:val="00B52538"/>
    <w:rsid w:val="00B54AF9"/>
    <w:rsid w:val="00B566E3"/>
    <w:rsid w:val="00B56D16"/>
    <w:rsid w:val="00B56FC9"/>
    <w:rsid w:val="00B604DD"/>
    <w:rsid w:val="00B60B7F"/>
    <w:rsid w:val="00B60C9E"/>
    <w:rsid w:val="00B61C09"/>
    <w:rsid w:val="00B62038"/>
    <w:rsid w:val="00B64FCB"/>
    <w:rsid w:val="00B677DA"/>
    <w:rsid w:val="00B7033D"/>
    <w:rsid w:val="00B70DDC"/>
    <w:rsid w:val="00B82BE7"/>
    <w:rsid w:val="00B83189"/>
    <w:rsid w:val="00B846DF"/>
    <w:rsid w:val="00B85F28"/>
    <w:rsid w:val="00B86181"/>
    <w:rsid w:val="00B87471"/>
    <w:rsid w:val="00B91414"/>
    <w:rsid w:val="00B931ED"/>
    <w:rsid w:val="00B9429E"/>
    <w:rsid w:val="00B95122"/>
    <w:rsid w:val="00B95A0C"/>
    <w:rsid w:val="00BA0C0E"/>
    <w:rsid w:val="00BA13D6"/>
    <w:rsid w:val="00BA5DFC"/>
    <w:rsid w:val="00BA5FD1"/>
    <w:rsid w:val="00BA6174"/>
    <w:rsid w:val="00BA68AF"/>
    <w:rsid w:val="00BA730B"/>
    <w:rsid w:val="00BA73D6"/>
    <w:rsid w:val="00BA7766"/>
    <w:rsid w:val="00BB28F4"/>
    <w:rsid w:val="00BC22E9"/>
    <w:rsid w:val="00BC25B2"/>
    <w:rsid w:val="00BC3AAA"/>
    <w:rsid w:val="00BC56F7"/>
    <w:rsid w:val="00BC65B7"/>
    <w:rsid w:val="00BC662D"/>
    <w:rsid w:val="00BC6A68"/>
    <w:rsid w:val="00BC7E0B"/>
    <w:rsid w:val="00BD06C8"/>
    <w:rsid w:val="00BD1EF1"/>
    <w:rsid w:val="00BD41F6"/>
    <w:rsid w:val="00BD5286"/>
    <w:rsid w:val="00BD5B21"/>
    <w:rsid w:val="00BD5E9C"/>
    <w:rsid w:val="00BD6279"/>
    <w:rsid w:val="00BE1052"/>
    <w:rsid w:val="00BE126E"/>
    <w:rsid w:val="00BE2998"/>
    <w:rsid w:val="00BE3254"/>
    <w:rsid w:val="00BE6933"/>
    <w:rsid w:val="00BF10CC"/>
    <w:rsid w:val="00BF1544"/>
    <w:rsid w:val="00BF1B13"/>
    <w:rsid w:val="00BF2B31"/>
    <w:rsid w:val="00BF41BA"/>
    <w:rsid w:val="00BF43A1"/>
    <w:rsid w:val="00BF56E6"/>
    <w:rsid w:val="00BF5AAE"/>
    <w:rsid w:val="00BF5E1F"/>
    <w:rsid w:val="00BF756D"/>
    <w:rsid w:val="00BF7C04"/>
    <w:rsid w:val="00C002DA"/>
    <w:rsid w:val="00C03715"/>
    <w:rsid w:val="00C038F8"/>
    <w:rsid w:val="00C051DD"/>
    <w:rsid w:val="00C06109"/>
    <w:rsid w:val="00C07113"/>
    <w:rsid w:val="00C1127A"/>
    <w:rsid w:val="00C127FF"/>
    <w:rsid w:val="00C14DF6"/>
    <w:rsid w:val="00C14F72"/>
    <w:rsid w:val="00C15A2C"/>
    <w:rsid w:val="00C160C2"/>
    <w:rsid w:val="00C175FF"/>
    <w:rsid w:val="00C2002B"/>
    <w:rsid w:val="00C2015A"/>
    <w:rsid w:val="00C2310D"/>
    <w:rsid w:val="00C25E3A"/>
    <w:rsid w:val="00C2658A"/>
    <w:rsid w:val="00C26CE3"/>
    <w:rsid w:val="00C26EF9"/>
    <w:rsid w:val="00C274DB"/>
    <w:rsid w:val="00C3306D"/>
    <w:rsid w:val="00C3343D"/>
    <w:rsid w:val="00C341FB"/>
    <w:rsid w:val="00C348E2"/>
    <w:rsid w:val="00C3642F"/>
    <w:rsid w:val="00C36A9E"/>
    <w:rsid w:val="00C3758C"/>
    <w:rsid w:val="00C40834"/>
    <w:rsid w:val="00C41D73"/>
    <w:rsid w:val="00C4293E"/>
    <w:rsid w:val="00C43B19"/>
    <w:rsid w:val="00C4527E"/>
    <w:rsid w:val="00C455FD"/>
    <w:rsid w:val="00C45B04"/>
    <w:rsid w:val="00C47C73"/>
    <w:rsid w:val="00C47CA1"/>
    <w:rsid w:val="00C47CBA"/>
    <w:rsid w:val="00C501FD"/>
    <w:rsid w:val="00C50250"/>
    <w:rsid w:val="00C50E2F"/>
    <w:rsid w:val="00C51CB8"/>
    <w:rsid w:val="00C56DDC"/>
    <w:rsid w:val="00C57EC6"/>
    <w:rsid w:val="00C603A1"/>
    <w:rsid w:val="00C61363"/>
    <w:rsid w:val="00C64E07"/>
    <w:rsid w:val="00C654F4"/>
    <w:rsid w:val="00C67CA4"/>
    <w:rsid w:val="00C712D7"/>
    <w:rsid w:val="00C7136B"/>
    <w:rsid w:val="00C71425"/>
    <w:rsid w:val="00C7321E"/>
    <w:rsid w:val="00C74DFC"/>
    <w:rsid w:val="00C7519D"/>
    <w:rsid w:val="00C807D0"/>
    <w:rsid w:val="00C80C7B"/>
    <w:rsid w:val="00C84859"/>
    <w:rsid w:val="00C85745"/>
    <w:rsid w:val="00C85FF7"/>
    <w:rsid w:val="00C867B1"/>
    <w:rsid w:val="00C90F47"/>
    <w:rsid w:val="00C91622"/>
    <w:rsid w:val="00C91FEC"/>
    <w:rsid w:val="00C923AD"/>
    <w:rsid w:val="00C92808"/>
    <w:rsid w:val="00C968E1"/>
    <w:rsid w:val="00CA0FD7"/>
    <w:rsid w:val="00CA1A20"/>
    <w:rsid w:val="00CA55A0"/>
    <w:rsid w:val="00CB2515"/>
    <w:rsid w:val="00CB61A7"/>
    <w:rsid w:val="00CB67A6"/>
    <w:rsid w:val="00CC13D0"/>
    <w:rsid w:val="00CC2826"/>
    <w:rsid w:val="00CC46F8"/>
    <w:rsid w:val="00CC5FE5"/>
    <w:rsid w:val="00CD03E1"/>
    <w:rsid w:val="00CD17A2"/>
    <w:rsid w:val="00CD18B2"/>
    <w:rsid w:val="00CD4074"/>
    <w:rsid w:val="00CD4B66"/>
    <w:rsid w:val="00CE0116"/>
    <w:rsid w:val="00CE03E6"/>
    <w:rsid w:val="00CE0B6E"/>
    <w:rsid w:val="00CE0FBA"/>
    <w:rsid w:val="00CE4303"/>
    <w:rsid w:val="00CE4C14"/>
    <w:rsid w:val="00CE5184"/>
    <w:rsid w:val="00CE67C8"/>
    <w:rsid w:val="00CE68D7"/>
    <w:rsid w:val="00CF3D27"/>
    <w:rsid w:val="00CF5945"/>
    <w:rsid w:val="00CF59F5"/>
    <w:rsid w:val="00CF5D15"/>
    <w:rsid w:val="00D00B76"/>
    <w:rsid w:val="00D01280"/>
    <w:rsid w:val="00D01A96"/>
    <w:rsid w:val="00D02A32"/>
    <w:rsid w:val="00D06BDD"/>
    <w:rsid w:val="00D1025B"/>
    <w:rsid w:val="00D12700"/>
    <w:rsid w:val="00D15384"/>
    <w:rsid w:val="00D234E9"/>
    <w:rsid w:val="00D24001"/>
    <w:rsid w:val="00D25F5E"/>
    <w:rsid w:val="00D278DC"/>
    <w:rsid w:val="00D3207D"/>
    <w:rsid w:val="00D322A5"/>
    <w:rsid w:val="00D32D63"/>
    <w:rsid w:val="00D32F60"/>
    <w:rsid w:val="00D348B2"/>
    <w:rsid w:val="00D34F57"/>
    <w:rsid w:val="00D3596E"/>
    <w:rsid w:val="00D369FA"/>
    <w:rsid w:val="00D36DBA"/>
    <w:rsid w:val="00D4071C"/>
    <w:rsid w:val="00D431CE"/>
    <w:rsid w:val="00D47961"/>
    <w:rsid w:val="00D5003E"/>
    <w:rsid w:val="00D50A04"/>
    <w:rsid w:val="00D513EC"/>
    <w:rsid w:val="00D55D58"/>
    <w:rsid w:val="00D566E6"/>
    <w:rsid w:val="00D56CD0"/>
    <w:rsid w:val="00D57622"/>
    <w:rsid w:val="00D60505"/>
    <w:rsid w:val="00D6098C"/>
    <w:rsid w:val="00D63A7D"/>
    <w:rsid w:val="00D66B07"/>
    <w:rsid w:val="00D674BA"/>
    <w:rsid w:val="00D70D89"/>
    <w:rsid w:val="00D7293D"/>
    <w:rsid w:val="00D74731"/>
    <w:rsid w:val="00D748E4"/>
    <w:rsid w:val="00D764FC"/>
    <w:rsid w:val="00D767D0"/>
    <w:rsid w:val="00D80B24"/>
    <w:rsid w:val="00D8155C"/>
    <w:rsid w:val="00D84C47"/>
    <w:rsid w:val="00D86E6D"/>
    <w:rsid w:val="00D87601"/>
    <w:rsid w:val="00D905E0"/>
    <w:rsid w:val="00D906ED"/>
    <w:rsid w:val="00D92321"/>
    <w:rsid w:val="00D923AA"/>
    <w:rsid w:val="00D9246B"/>
    <w:rsid w:val="00D925D8"/>
    <w:rsid w:val="00D9307A"/>
    <w:rsid w:val="00D935AB"/>
    <w:rsid w:val="00D93B93"/>
    <w:rsid w:val="00D94092"/>
    <w:rsid w:val="00D94932"/>
    <w:rsid w:val="00DA10E4"/>
    <w:rsid w:val="00DA1825"/>
    <w:rsid w:val="00DA200F"/>
    <w:rsid w:val="00DA4EEC"/>
    <w:rsid w:val="00DA4FF1"/>
    <w:rsid w:val="00DA7E25"/>
    <w:rsid w:val="00DB011F"/>
    <w:rsid w:val="00DB26A2"/>
    <w:rsid w:val="00DB3183"/>
    <w:rsid w:val="00DB4825"/>
    <w:rsid w:val="00DB4B64"/>
    <w:rsid w:val="00DC0FA3"/>
    <w:rsid w:val="00DC143F"/>
    <w:rsid w:val="00DC2CC7"/>
    <w:rsid w:val="00DC3160"/>
    <w:rsid w:val="00DC3B10"/>
    <w:rsid w:val="00DC4675"/>
    <w:rsid w:val="00DC5B58"/>
    <w:rsid w:val="00DC72F4"/>
    <w:rsid w:val="00DD0877"/>
    <w:rsid w:val="00DD2824"/>
    <w:rsid w:val="00DD2A1C"/>
    <w:rsid w:val="00DD3D9D"/>
    <w:rsid w:val="00DD426B"/>
    <w:rsid w:val="00DD4D7F"/>
    <w:rsid w:val="00DD67D1"/>
    <w:rsid w:val="00DE268A"/>
    <w:rsid w:val="00DE356C"/>
    <w:rsid w:val="00DE52AF"/>
    <w:rsid w:val="00DE7AFE"/>
    <w:rsid w:val="00DF0B6A"/>
    <w:rsid w:val="00DF143B"/>
    <w:rsid w:val="00DF753C"/>
    <w:rsid w:val="00E01B7D"/>
    <w:rsid w:val="00E03477"/>
    <w:rsid w:val="00E0358D"/>
    <w:rsid w:val="00E03D78"/>
    <w:rsid w:val="00E0522E"/>
    <w:rsid w:val="00E05B70"/>
    <w:rsid w:val="00E11BB1"/>
    <w:rsid w:val="00E13C87"/>
    <w:rsid w:val="00E13F3A"/>
    <w:rsid w:val="00E141B0"/>
    <w:rsid w:val="00E14A5C"/>
    <w:rsid w:val="00E1606C"/>
    <w:rsid w:val="00E1791E"/>
    <w:rsid w:val="00E21B43"/>
    <w:rsid w:val="00E2448D"/>
    <w:rsid w:val="00E25DBB"/>
    <w:rsid w:val="00E276A5"/>
    <w:rsid w:val="00E343B0"/>
    <w:rsid w:val="00E349F6"/>
    <w:rsid w:val="00E35281"/>
    <w:rsid w:val="00E36177"/>
    <w:rsid w:val="00E362F0"/>
    <w:rsid w:val="00E36DBD"/>
    <w:rsid w:val="00E375C5"/>
    <w:rsid w:val="00E376B1"/>
    <w:rsid w:val="00E403EE"/>
    <w:rsid w:val="00E40697"/>
    <w:rsid w:val="00E41532"/>
    <w:rsid w:val="00E42142"/>
    <w:rsid w:val="00E43655"/>
    <w:rsid w:val="00E43DA2"/>
    <w:rsid w:val="00E47338"/>
    <w:rsid w:val="00E565D4"/>
    <w:rsid w:val="00E6069A"/>
    <w:rsid w:val="00E60830"/>
    <w:rsid w:val="00E612A6"/>
    <w:rsid w:val="00E62B68"/>
    <w:rsid w:val="00E6308D"/>
    <w:rsid w:val="00E713F8"/>
    <w:rsid w:val="00E7456E"/>
    <w:rsid w:val="00E75E16"/>
    <w:rsid w:val="00E762C2"/>
    <w:rsid w:val="00E800FB"/>
    <w:rsid w:val="00E83D80"/>
    <w:rsid w:val="00E85435"/>
    <w:rsid w:val="00E858C2"/>
    <w:rsid w:val="00E85B57"/>
    <w:rsid w:val="00E90107"/>
    <w:rsid w:val="00E9207F"/>
    <w:rsid w:val="00E95ACF"/>
    <w:rsid w:val="00E95D5E"/>
    <w:rsid w:val="00E95F6B"/>
    <w:rsid w:val="00E97448"/>
    <w:rsid w:val="00EA0429"/>
    <w:rsid w:val="00EA2594"/>
    <w:rsid w:val="00EA485A"/>
    <w:rsid w:val="00EA4CB6"/>
    <w:rsid w:val="00EB00C7"/>
    <w:rsid w:val="00EB2395"/>
    <w:rsid w:val="00EB24B1"/>
    <w:rsid w:val="00EB4632"/>
    <w:rsid w:val="00EC05D1"/>
    <w:rsid w:val="00EC0C0B"/>
    <w:rsid w:val="00EC2C23"/>
    <w:rsid w:val="00EC3EEC"/>
    <w:rsid w:val="00EC540E"/>
    <w:rsid w:val="00ED00D8"/>
    <w:rsid w:val="00ED02BB"/>
    <w:rsid w:val="00ED0470"/>
    <w:rsid w:val="00ED2797"/>
    <w:rsid w:val="00ED3835"/>
    <w:rsid w:val="00ED7394"/>
    <w:rsid w:val="00EE0764"/>
    <w:rsid w:val="00EE1F9B"/>
    <w:rsid w:val="00EE27B1"/>
    <w:rsid w:val="00EE2E0E"/>
    <w:rsid w:val="00EE3633"/>
    <w:rsid w:val="00EE47B7"/>
    <w:rsid w:val="00EE490A"/>
    <w:rsid w:val="00EE54BC"/>
    <w:rsid w:val="00EE573D"/>
    <w:rsid w:val="00EE7147"/>
    <w:rsid w:val="00EF0CD8"/>
    <w:rsid w:val="00EF1763"/>
    <w:rsid w:val="00EF3423"/>
    <w:rsid w:val="00EF5E24"/>
    <w:rsid w:val="00EF6E41"/>
    <w:rsid w:val="00EF71E9"/>
    <w:rsid w:val="00F00553"/>
    <w:rsid w:val="00F02E21"/>
    <w:rsid w:val="00F03A4A"/>
    <w:rsid w:val="00F03C8F"/>
    <w:rsid w:val="00F054F6"/>
    <w:rsid w:val="00F0697E"/>
    <w:rsid w:val="00F07211"/>
    <w:rsid w:val="00F07586"/>
    <w:rsid w:val="00F10D9E"/>
    <w:rsid w:val="00F12E77"/>
    <w:rsid w:val="00F17748"/>
    <w:rsid w:val="00F221AA"/>
    <w:rsid w:val="00F22A4D"/>
    <w:rsid w:val="00F230DB"/>
    <w:rsid w:val="00F24F43"/>
    <w:rsid w:val="00F25113"/>
    <w:rsid w:val="00F254E1"/>
    <w:rsid w:val="00F25585"/>
    <w:rsid w:val="00F25F15"/>
    <w:rsid w:val="00F33632"/>
    <w:rsid w:val="00F337ED"/>
    <w:rsid w:val="00F34D60"/>
    <w:rsid w:val="00F3576B"/>
    <w:rsid w:val="00F35D0A"/>
    <w:rsid w:val="00F35E27"/>
    <w:rsid w:val="00F362BF"/>
    <w:rsid w:val="00F374F1"/>
    <w:rsid w:val="00F42476"/>
    <w:rsid w:val="00F45007"/>
    <w:rsid w:val="00F4608F"/>
    <w:rsid w:val="00F46253"/>
    <w:rsid w:val="00F5132D"/>
    <w:rsid w:val="00F526BC"/>
    <w:rsid w:val="00F543ED"/>
    <w:rsid w:val="00F5691A"/>
    <w:rsid w:val="00F645D2"/>
    <w:rsid w:val="00F65CDC"/>
    <w:rsid w:val="00F70787"/>
    <w:rsid w:val="00F711E4"/>
    <w:rsid w:val="00F7192B"/>
    <w:rsid w:val="00F71940"/>
    <w:rsid w:val="00F727E6"/>
    <w:rsid w:val="00F7451C"/>
    <w:rsid w:val="00F801DE"/>
    <w:rsid w:val="00F80646"/>
    <w:rsid w:val="00F81C53"/>
    <w:rsid w:val="00F822AD"/>
    <w:rsid w:val="00F82733"/>
    <w:rsid w:val="00F83697"/>
    <w:rsid w:val="00F83F8F"/>
    <w:rsid w:val="00F84E1D"/>
    <w:rsid w:val="00F85F14"/>
    <w:rsid w:val="00F86074"/>
    <w:rsid w:val="00F878DD"/>
    <w:rsid w:val="00F90F92"/>
    <w:rsid w:val="00F91F84"/>
    <w:rsid w:val="00F95B9F"/>
    <w:rsid w:val="00F95E1E"/>
    <w:rsid w:val="00F95FB1"/>
    <w:rsid w:val="00F977F6"/>
    <w:rsid w:val="00FA17BD"/>
    <w:rsid w:val="00FA18BB"/>
    <w:rsid w:val="00FA1A59"/>
    <w:rsid w:val="00FA6263"/>
    <w:rsid w:val="00FA747B"/>
    <w:rsid w:val="00FB0B8E"/>
    <w:rsid w:val="00FB137F"/>
    <w:rsid w:val="00FB1D87"/>
    <w:rsid w:val="00FB3C36"/>
    <w:rsid w:val="00FB3D29"/>
    <w:rsid w:val="00FB3F88"/>
    <w:rsid w:val="00FB4738"/>
    <w:rsid w:val="00FB6FB8"/>
    <w:rsid w:val="00FB722C"/>
    <w:rsid w:val="00FC02C7"/>
    <w:rsid w:val="00FC0512"/>
    <w:rsid w:val="00FC1125"/>
    <w:rsid w:val="00FC1A7F"/>
    <w:rsid w:val="00FC43A6"/>
    <w:rsid w:val="00FC4CA7"/>
    <w:rsid w:val="00FC5F67"/>
    <w:rsid w:val="00FC74D9"/>
    <w:rsid w:val="00FC7E72"/>
    <w:rsid w:val="00FD1D46"/>
    <w:rsid w:val="00FD3218"/>
    <w:rsid w:val="00FD4061"/>
    <w:rsid w:val="00FE1C3C"/>
    <w:rsid w:val="00FE1D3F"/>
    <w:rsid w:val="00FE38B0"/>
    <w:rsid w:val="00FE46AE"/>
    <w:rsid w:val="00FE5031"/>
    <w:rsid w:val="00FE5915"/>
    <w:rsid w:val="00FE62C2"/>
    <w:rsid w:val="00FE659C"/>
    <w:rsid w:val="00FE6B58"/>
    <w:rsid w:val="00FF11F2"/>
    <w:rsid w:val="00FF2948"/>
    <w:rsid w:val="00FF600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GB"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lsdException w:name="heading 6" w:locked="1"/>
    <w:lsdException w:name="heading 7" w:locked="1"/>
    <w:lsdException w:name="heading 8" w:locked="1"/>
    <w:lsdException w:name="heading 9" w:locked="1"/>
    <w:lsdException w:name="toc 1" w:locked="1" w:uiPriority="39"/>
    <w:lsdException w:name="toc 2" w:locked="1" w:uiPriority="39"/>
    <w:lsdException w:name="toc 3" w:locked="1" w:uiPriority="39"/>
    <w:lsdException w:name="toc 4" w:locked="1" w:uiPriority="39"/>
    <w:lsdException w:name="toc 5" w:locked="1" w:uiPriority="39"/>
    <w:lsdException w:name="toc 6" w:locked="1"/>
    <w:lsdException w:name="toc 7" w:locked="1"/>
    <w:lsdException w:name="toc 8" w:locked="1"/>
    <w:lsdException w:name="toc 9" w:locked="1"/>
    <w:lsdException w:name="footnote text" w:locked="1"/>
    <w:lsdException w:name="header" w:locked="1"/>
    <w:lsdException w:name="footer" w:locked="1"/>
    <w:lsdException w:name="caption" w:locked="1" w:semiHidden="1" w:unhideWhenUsed="1" w:qFormat="1"/>
    <w:lsdException w:name="table of figures" w:uiPriority="99"/>
    <w:lsdException w:name="footnote reference" w:locked="1"/>
    <w:lsdException w:name="page number" w:locked="1"/>
    <w:lsdException w:name="Title" w:locked="1" w:qFormat="1"/>
    <w:lsdException w:name="Default Paragraph Font" w:locked="1" w:uiPriority="1"/>
    <w:lsdException w:name="Body Text" w:locked="1" w:qFormat="1"/>
    <w:lsdException w:name="Body Text Indent" w:locked="1"/>
    <w:lsdException w:name="Subtitle" w:locked="1" w:qFormat="1"/>
    <w:lsdException w:name="Body Text 2" w:locked="1"/>
    <w:lsdException w:name="Body Text Indent 2" w:locked="1"/>
    <w:lsdException w:name="Body Text Indent 3" w:locked="1"/>
    <w:lsdException w:name="Strong" w:locked="1"/>
    <w:lsdException w:name="Emphasis" w:locked="1"/>
    <w:lsdException w:name="No List" w:uiPriority="99"/>
    <w:lsdException w:name="Balloon Text" w:locked="1"/>
    <w:lsdException w:name="Table Grid" w:lock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Standaard">
    <w:name w:val="Normal"/>
    <w:qFormat/>
    <w:rsid w:val="00A9141C"/>
    <w:rPr>
      <w:rFonts w:ascii="Arial" w:eastAsia="MS Mincho" w:hAnsi="Arial"/>
      <w:sz w:val="22"/>
      <w:szCs w:val="24"/>
    </w:rPr>
  </w:style>
  <w:style w:type="paragraph" w:styleId="Kop1">
    <w:name w:val="heading 1"/>
    <w:basedOn w:val="Standaard"/>
    <w:next w:val="Plattetekst"/>
    <w:link w:val="Kop1Char"/>
    <w:qFormat/>
    <w:locked/>
    <w:rsid w:val="00A9141C"/>
    <w:pPr>
      <w:keepNext/>
      <w:numPr>
        <w:numId w:val="75"/>
      </w:numPr>
      <w:spacing w:before="240" w:after="240"/>
      <w:outlineLvl w:val="0"/>
    </w:pPr>
    <w:rPr>
      <w:rFonts w:eastAsia="Calibri" w:cs="Calibri"/>
      <w:b/>
      <w:caps/>
      <w:kern w:val="28"/>
      <w:sz w:val="24"/>
      <w:lang w:eastAsia="de-DE"/>
    </w:rPr>
  </w:style>
  <w:style w:type="paragraph" w:styleId="Kop2">
    <w:name w:val="heading 2"/>
    <w:basedOn w:val="Kop1"/>
    <w:next w:val="Plattetekst"/>
    <w:link w:val="Kop2Char"/>
    <w:qFormat/>
    <w:rsid w:val="00A9141C"/>
    <w:pPr>
      <w:numPr>
        <w:ilvl w:val="1"/>
      </w:numPr>
      <w:spacing w:before="120"/>
      <w:jc w:val="both"/>
      <w:outlineLvl w:val="1"/>
    </w:pPr>
    <w:rPr>
      <w:rFonts w:eastAsia="MS Mincho" w:cs="Times New Roman"/>
      <w:caps w:val="0"/>
      <w:szCs w:val="20"/>
    </w:rPr>
  </w:style>
  <w:style w:type="paragraph" w:styleId="Kop3">
    <w:name w:val="heading 3"/>
    <w:basedOn w:val="Standaard"/>
    <w:next w:val="Plattetekst"/>
    <w:link w:val="Kop3Char"/>
    <w:qFormat/>
    <w:locked/>
    <w:rsid w:val="00A9141C"/>
    <w:pPr>
      <w:keepNext/>
      <w:numPr>
        <w:ilvl w:val="2"/>
        <w:numId w:val="75"/>
      </w:numPr>
      <w:spacing w:before="120" w:after="120"/>
      <w:outlineLvl w:val="2"/>
    </w:pPr>
    <w:rPr>
      <w:rFonts w:eastAsia="Calibri" w:cs="Calibri"/>
      <w:sz w:val="24"/>
      <w:szCs w:val="20"/>
      <w:lang w:eastAsia="de-DE"/>
    </w:rPr>
  </w:style>
  <w:style w:type="paragraph" w:styleId="Kop4">
    <w:name w:val="heading 4"/>
    <w:basedOn w:val="Standaard"/>
    <w:next w:val="Plattetekstinspringen"/>
    <w:link w:val="Kop4Char"/>
    <w:qFormat/>
    <w:locked/>
    <w:rsid w:val="00A9141C"/>
    <w:pPr>
      <w:keepNext/>
      <w:numPr>
        <w:ilvl w:val="3"/>
        <w:numId w:val="75"/>
      </w:numPr>
      <w:spacing w:before="120" w:after="120"/>
      <w:outlineLvl w:val="3"/>
    </w:pPr>
    <w:rPr>
      <w:rFonts w:eastAsia="Calibri" w:cs="Calibri"/>
      <w:sz w:val="24"/>
      <w:szCs w:val="20"/>
      <w:lang w:val="en-US" w:eastAsia="de-DE"/>
    </w:rPr>
  </w:style>
  <w:style w:type="paragraph" w:styleId="Kop5">
    <w:name w:val="heading 5"/>
    <w:basedOn w:val="Standaard"/>
    <w:next w:val="Standaard"/>
    <w:link w:val="Kop5Char"/>
    <w:locked/>
    <w:rsid w:val="00A9141C"/>
    <w:pPr>
      <w:numPr>
        <w:ilvl w:val="4"/>
        <w:numId w:val="75"/>
      </w:numPr>
      <w:spacing w:before="240" w:after="120"/>
      <w:outlineLvl w:val="4"/>
    </w:pPr>
    <w:rPr>
      <w:rFonts w:eastAsia="Calibri" w:cs="Calibri"/>
      <w:szCs w:val="20"/>
      <w:lang w:val="de-DE" w:eastAsia="de-DE"/>
    </w:rPr>
  </w:style>
  <w:style w:type="paragraph" w:styleId="Kop6">
    <w:name w:val="heading 6"/>
    <w:basedOn w:val="Standaard"/>
    <w:next w:val="Standaard"/>
    <w:link w:val="Kop6Char"/>
    <w:unhideWhenUsed/>
    <w:locked/>
    <w:rsid w:val="00A9141C"/>
    <w:pPr>
      <w:numPr>
        <w:ilvl w:val="5"/>
        <w:numId w:val="75"/>
      </w:numPr>
      <w:spacing w:before="240" w:after="60"/>
      <w:outlineLvl w:val="5"/>
    </w:pPr>
    <w:rPr>
      <w:rFonts w:ascii="Cambria" w:hAnsi="Cambria"/>
      <w:b/>
      <w:bCs/>
      <w:szCs w:val="22"/>
      <w:lang w:eastAsia="en-GB"/>
    </w:rPr>
  </w:style>
  <w:style w:type="paragraph" w:styleId="Kop7">
    <w:name w:val="heading 7"/>
    <w:basedOn w:val="Standaard"/>
    <w:next w:val="Standaard"/>
    <w:link w:val="Kop7Char"/>
    <w:unhideWhenUsed/>
    <w:locked/>
    <w:rsid w:val="00A9141C"/>
    <w:pPr>
      <w:numPr>
        <w:ilvl w:val="6"/>
        <w:numId w:val="75"/>
      </w:numPr>
      <w:spacing w:before="240" w:after="60"/>
      <w:outlineLvl w:val="6"/>
    </w:pPr>
    <w:rPr>
      <w:rFonts w:ascii="Cambria" w:hAnsi="Cambria"/>
      <w:szCs w:val="22"/>
      <w:lang w:eastAsia="en-GB"/>
    </w:rPr>
  </w:style>
  <w:style w:type="paragraph" w:styleId="Kop8">
    <w:name w:val="heading 8"/>
    <w:basedOn w:val="Standaard"/>
    <w:next w:val="Standaard"/>
    <w:link w:val="Kop8Char"/>
    <w:unhideWhenUsed/>
    <w:locked/>
    <w:rsid w:val="00A9141C"/>
    <w:pPr>
      <w:numPr>
        <w:ilvl w:val="7"/>
        <w:numId w:val="75"/>
      </w:numPr>
      <w:spacing w:before="240" w:after="60"/>
      <w:outlineLvl w:val="7"/>
    </w:pPr>
    <w:rPr>
      <w:rFonts w:ascii="Cambria" w:hAnsi="Cambria"/>
      <w:i/>
      <w:iCs/>
      <w:szCs w:val="22"/>
      <w:lang w:eastAsia="en-GB"/>
    </w:rPr>
  </w:style>
  <w:style w:type="paragraph" w:styleId="Kop9">
    <w:name w:val="heading 9"/>
    <w:basedOn w:val="Standaard"/>
    <w:next w:val="Standaard"/>
    <w:link w:val="Kop9Char"/>
    <w:unhideWhenUsed/>
    <w:locked/>
    <w:rsid w:val="00A9141C"/>
    <w:pPr>
      <w:numPr>
        <w:ilvl w:val="8"/>
        <w:numId w:val="75"/>
      </w:numPr>
      <w:spacing w:before="240" w:after="60"/>
      <w:outlineLvl w:val="8"/>
    </w:pPr>
    <w:rPr>
      <w:rFonts w:ascii="Calibri" w:eastAsia="MS Gothic" w:hAnsi="Calibri"/>
      <w:szCs w:val="22"/>
      <w:lang w:eastAsia="en-G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link w:val="Kop2"/>
    <w:locked/>
    <w:rsid w:val="00A9141C"/>
    <w:rPr>
      <w:rFonts w:ascii="Arial" w:eastAsia="MS Mincho" w:hAnsi="Arial"/>
      <w:b/>
      <w:kern w:val="28"/>
      <w:sz w:val="24"/>
      <w:lang w:val="en-GB" w:eastAsia="de-DE"/>
    </w:rPr>
  </w:style>
  <w:style w:type="paragraph" w:customStyle="1" w:styleId="CM12">
    <w:name w:val="CM12"/>
    <w:basedOn w:val="Standaard"/>
    <w:next w:val="Standaard"/>
    <w:rsid w:val="00083290"/>
    <w:pPr>
      <w:widowControl w:val="0"/>
      <w:autoSpaceDE w:val="0"/>
      <w:autoSpaceDN w:val="0"/>
      <w:adjustRightInd w:val="0"/>
    </w:pPr>
    <w:rPr>
      <w:rFonts w:cs="Arial"/>
      <w:sz w:val="24"/>
    </w:rPr>
  </w:style>
  <w:style w:type="paragraph" w:customStyle="1" w:styleId="CM13">
    <w:name w:val="CM13"/>
    <w:basedOn w:val="Standaard"/>
    <w:next w:val="Standaard"/>
    <w:rsid w:val="00083290"/>
    <w:pPr>
      <w:widowControl w:val="0"/>
      <w:autoSpaceDE w:val="0"/>
      <w:autoSpaceDN w:val="0"/>
      <w:adjustRightInd w:val="0"/>
    </w:pPr>
    <w:rPr>
      <w:rFonts w:cs="Arial"/>
      <w:sz w:val="24"/>
    </w:rPr>
  </w:style>
  <w:style w:type="paragraph" w:styleId="Ballontekst">
    <w:name w:val="Balloon Text"/>
    <w:basedOn w:val="Standaard"/>
    <w:link w:val="BallontekstChar"/>
    <w:semiHidden/>
    <w:rsid w:val="00A9141C"/>
    <w:rPr>
      <w:rFonts w:ascii="Tahoma" w:eastAsia="Calibri" w:hAnsi="Tahoma" w:cs="Tahoma"/>
      <w:sz w:val="16"/>
      <w:szCs w:val="16"/>
      <w:lang w:eastAsia="en-GB"/>
    </w:rPr>
  </w:style>
  <w:style w:type="character" w:customStyle="1" w:styleId="BallontekstChar">
    <w:name w:val="Ballontekst Char"/>
    <w:link w:val="Ballontekst"/>
    <w:semiHidden/>
    <w:locked/>
    <w:rsid w:val="00A9141C"/>
    <w:rPr>
      <w:rFonts w:ascii="Tahoma" w:eastAsia="Calibri" w:hAnsi="Tahoma" w:cs="Tahoma"/>
      <w:sz w:val="16"/>
      <w:szCs w:val="16"/>
      <w:lang w:val="en-GB" w:eastAsia="en-GB"/>
    </w:rPr>
  </w:style>
  <w:style w:type="paragraph" w:customStyle="1" w:styleId="CM14">
    <w:name w:val="CM14"/>
    <w:basedOn w:val="Standaard"/>
    <w:next w:val="Standaard"/>
    <w:rsid w:val="00083290"/>
    <w:pPr>
      <w:widowControl w:val="0"/>
      <w:autoSpaceDE w:val="0"/>
      <w:autoSpaceDN w:val="0"/>
      <w:adjustRightInd w:val="0"/>
    </w:pPr>
    <w:rPr>
      <w:rFonts w:cs="Arial"/>
      <w:sz w:val="24"/>
    </w:rPr>
  </w:style>
  <w:style w:type="paragraph" w:customStyle="1" w:styleId="CM15">
    <w:name w:val="CM15"/>
    <w:basedOn w:val="Standaard"/>
    <w:next w:val="Standaard"/>
    <w:rsid w:val="00083290"/>
    <w:pPr>
      <w:widowControl w:val="0"/>
      <w:autoSpaceDE w:val="0"/>
      <w:autoSpaceDN w:val="0"/>
      <w:adjustRightInd w:val="0"/>
    </w:pPr>
    <w:rPr>
      <w:rFonts w:cs="Arial"/>
      <w:sz w:val="24"/>
    </w:rPr>
  </w:style>
  <w:style w:type="paragraph" w:customStyle="1" w:styleId="CM2">
    <w:name w:val="CM2"/>
    <w:basedOn w:val="Standaard"/>
    <w:next w:val="Standaard"/>
    <w:rsid w:val="00083290"/>
    <w:pPr>
      <w:widowControl w:val="0"/>
      <w:autoSpaceDE w:val="0"/>
      <w:autoSpaceDN w:val="0"/>
      <w:adjustRightInd w:val="0"/>
    </w:pPr>
    <w:rPr>
      <w:rFonts w:cs="Arial"/>
      <w:sz w:val="24"/>
    </w:rPr>
  </w:style>
  <w:style w:type="paragraph" w:customStyle="1" w:styleId="CM1">
    <w:name w:val="CM1"/>
    <w:basedOn w:val="Standaard"/>
    <w:next w:val="Standaard"/>
    <w:rsid w:val="000F3B88"/>
    <w:pPr>
      <w:widowControl w:val="0"/>
      <w:autoSpaceDE w:val="0"/>
      <w:autoSpaceDN w:val="0"/>
      <w:adjustRightInd w:val="0"/>
      <w:spacing w:line="268" w:lineRule="atLeast"/>
    </w:pPr>
    <w:rPr>
      <w:rFonts w:cs="Arial"/>
      <w:sz w:val="24"/>
    </w:rPr>
  </w:style>
  <w:style w:type="paragraph" w:customStyle="1" w:styleId="Default">
    <w:name w:val="Default"/>
    <w:rsid w:val="000F3B88"/>
    <w:pPr>
      <w:widowControl w:val="0"/>
      <w:autoSpaceDE w:val="0"/>
      <w:autoSpaceDN w:val="0"/>
      <w:adjustRightInd w:val="0"/>
    </w:pPr>
    <w:rPr>
      <w:rFonts w:ascii="Arial" w:hAnsi="Arial" w:cs="Arial"/>
      <w:color w:val="000000"/>
      <w:sz w:val="24"/>
      <w:szCs w:val="24"/>
      <w:lang w:eastAsia="en-GB"/>
    </w:rPr>
  </w:style>
  <w:style w:type="paragraph" w:customStyle="1" w:styleId="CM6">
    <w:name w:val="CM6"/>
    <w:basedOn w:val="Default"/>
    <w:next w:val="Default"/>
    <w:rsid w:val="002D3275"/>
    <w:pPr>
      <w:spacing w:line="273" w:lineRule="atLeast"/>
    </w:pPr>
    <w:rPr>
      <w:color w:val="auto"/>
    </w:rPr>
  </w:style>
  <w:style w:type="paragraph" w:styleId="Lijstalinea">
    <w:name w:val="List Paragraph"/>
    <w:basedOn w:val="Standaard"/>
    <w:rsid w:val="005E4A4C"/>
    <w:pPr>
      <w:ind w:left="720"/>
      <w:contextualSpacing/>
    </w:pPr>
  </w:style>
  <w:style w:type="paragraph" w:styleId="Geenafstand">
    <w:name w:val="No Spacing"/>
    <w:rsid w:val="009A4B55"/>
    <w:rPr>
      <w:sz w:val="22"/>
      <w:szCs w:val="22"/>
      <w:lang w:eastAsia="en-GB"/>
    </w:rPr>
  </w:style>
  <w:style w:type="paragraph" w:styleId="Koptekst">
    <w:name w:val="header"/>
    <w:basedOn w:val="Standaard"/>
    <w:link w:val="KoptekstChar"/>
    <w:rsid w:val="00A9141C"/>
    <w:pPr>
      <w:tabs>
        <w:tab w:val="center" w:pos="4820"/>
        <w:tab w:val="right" w:pos="9639"/>
      </w:tabs>
    </w:pPr>
    <w:rPr>
      <w:rFonts w:eastAsia="Calibri" w:cs="Calibri"/>
      <w:szCs w:val="22"/>
      <w:lang w:eastAsia="en-GB"/>
    </w:rPr>
  </w:style>
  <w:style w:type="character" w:customStyle="1" w:styleId="KoptekstChar">
    <w:name w:val="Koptekst Char"/>
    <w:link w:val="Koptekst"/>
    <w:locked/>
    <w:rsid w:val="00A9141C"/>
    <w:rPr>
      <w:rFonts w:ascii="Arial" w:eastAsia="Calibri" w:hAnsi="Arial" w:cs="Calibri"/>
      <w:sz w:val="22"/>
      <w:szCs w:val="22"/>
      <w:lang w:val="en-GB" w:eastAsia="en-GB"/>
    </w:rPr>
  </w:style>
  <w:style w:type="paragraph" w:styleId="Voettekst">
    <w:name w:val="footer"/>
    <w:basedOn w:val="Standaard"/>
    <w:link w:val="VoettekstChar"/>
    <w:rsid w:val="00A9141C"/>
    <w:pPr>
      <w:tabs>
        <w:tab w:val="center" w:pos="4820"/>
        <w:tab w:val="right" w:pos="9639"/>
      </w:tabs>
    </w:pPr>
    <w:rPr>
      <w:rFonts w:eastAsia="Calibri" w:cs="Calibri"/>
      <w:szCs w:val="22"/>
      <w:lang w:eastAsia="en-GB"/>
    </w:rPr>
  </w:style>
  <w:style w:type="character" w:customStyle="1" w:styleId="VoettekstChar">
    <w:name w:val="Voettekst Char"/>
    <w:link w:val="Voettekst"/>
    <w:locked/>
    <w:rsid w:val="00A9141C"/>
    <w:rPr>
      <w:rFonts w:ascii="Arial" w:eastAsia="Calibri" w:hAnsi="Arial" w:cs="Calibri"/>
      <w:sz w:val="22"/>
      <w:szCs w:val="22"/>
      <w:lang w:val="en-GB" w:eastAsia="en-GB"/>
    </w:rPr>
  </w:style>
  <w:style w:type="paragraph" w:styleId="Plattetekstinspringen">
    <w:name w:val="Body Text Indent"/>
    <w:basedOn w:val="Standaard"/>
    <w:link w:val="PlattetekstinspringenChar"/>
    <w:rsid w:val="00A9141C"/>
    <w:pPr>
      <w:spacing w:after="120"/>
      <w:ind w:left="567"/>
    </w:pPr>
    <w:rPr>
      <w:rFonts w:eastAsia="Calibri" w:cs="Calibri"/>
      <w:szCs w:val="22"/>
      <w:lang w:eastAsia="en-GB"/>
    </w:rPr>
  </w:style>
  <w:style w:type="character" w:customStyle="1" w:styleId="PlattetekstinspringenChar">
    <w:name w:val="Platte tekst inspringen Char"/>
    <w:link w:val="Plattetekstinspringen"/>
    <w:locked/>
    <w:rsid w:val="00A9141C"/>
    <w:rPr>
      <w:rFonts w:ascii="Arial" w:eastAsia="Calibri" w:hAnsi="Arial" w:cs="Calibri"/>
      <w:sz w:val="22"/>
      <w:szCs w:val="22"/>
      <w:lang w:val="en-GB" w:eastAsia="en-GB"/>
    </w:rPr>
  </w:style>
  <w:style w:type="paragraph" w:styleId="Plattetekstinspringen2">
    <w:name w:val="Body Text Indent 2"/>
    <w:basedOn w:val="Standaard"/>
    <w:link w:val="Plattetekstinspringen2Char"/>
    <w:rsid w:val="00A9141C"/>
    <w:pPr>
      <w:spacing w:after="120"/>
      <w:ind w:left="1134"/>
      <w:jc w:val="both"/>
    </w:pPr>
    <w:rPr>
      <w:rFonts w:eastAsia="Calibri" w:cs="Calibri"/>
      <w:szCs w:val="22"/>
      <w:lang w:eastAsia="de-DE"/>
    </w:rPr>
  </w:style>
  <w:style w:type="character" w:customStyle="1" w:styleId="Plattetekstinspringen2Char">
    <w:name w:val="Platte tekst inspringen 2 Char"/>
    <w:link w:val="Plattetekstinspringen2"/>
    <w:locked/>
    <w:rsid w:val="00A9141C"/>
    <w:rPr>
      <w:rFonts w:ascii="Arial" w:eastAsia="Calibri" w:hAnsi="Arial" w:cs="Calibri"/>
      <w:sz w:val="22"/>
      <w:szCs w:val="22"/>
      <w:lang w:val="en-GB" w:eastAsia="de-DE"/>
    </w:rPr>
  </w:style>
  <w:style w:type="paragraph" w:styleId="Plattetekstinspringen3">
    <w:name w:val="Body Text Indent 3"/>
    <w:basedOn w:val="Standaard"/>
    <w:link w:val="Plattetekstinspringen3Char"/>
    <w:rsid w:val="00314708"/>
    <w:pPr>
      <w:widowControl w:val="0"/>
      <w:tabs>
        <w:tab w:val="left" w:pos="-1440"/>
      </w:tabs>
      <w:autoSpaceDE w:val="0"/>
      <w:autoSpaceDN w:val="0"/>
      <w:adjustRightInd w:val="0"/>
      <w:ind w:left="1134" w:hanging="1134"/>
      <w:jc w:val="both"/>
    </w:pPr>
    <w:rPr>
      <w:rFonts w:ascii="Times New Roman" w:hAnsi="Times New Roman"/>
      <w:sz w:val="20"/>
      <w:szCs w:val="20"/>
    </w:rPr>
  </w:style>
  <w:style w:type="character" w:customStyle="1" w:styleId="Plattetekstinspringen3Char">
    <w:name w:val="Platte tekst inspringen 3 Char"/>
    <w:link w:val="Plattetekstinspringen3"/>
    <w:locked/>
    <w:rsid w:val="00314708"/>
    <w:rPr>
      <w:rFonts w:ascii="Times New Roman" w:hAnsi="Times New Roman" w:cs="Times New Roman"/>
      <w:sz w:val="20"/>
      <w:szCs w:val="20"/>
    </w:rPr>
  </w:style>
  <w:style w:type="paragraph" w:styleId="Titel">
    <w:name w:val="Title"/>
    <w:basedOn w:val="Standaard"/>
    <w:link w:val="TitelChar"/>
    <w:qFormat/>
    <w:rsid w:val="00A9141C"/>
    <w:pPr>
      <w:spacing w:before="120" w:after="240"/>
      <w:jc w:val="center"/>
      <w:outlineLvl w:val="0"/>
    </w:pPr>
    <w:rPr>
      <w:rFonts w:eastAsia="Calibri" w:cs="Arial"/>
      <w:b/>
      <w:bCs/>
      <w:kern w:val="28"/>
      <w:sz w:val="32"/>
      <w:szCs w:val="32"/>
      <w:lang w:eastAsia="en-GB"/>
    </w:rPr>
  </w:style>
  <w:style w:type="character" w:customStyle="1" w:styleId="TitelChar">
    <w:name w:val="Titel Char"/>
    <w:link w:val="Titel"/>
    <w:locked/>
    <w:rsid w:val="00A9141C"/>
    <w:rPr>
      <w:rFonts w:ascii="Arial" w:eastAsia="Calibri" w:hAnsi="Arial" w:cs="Arial"/>
      <w:b/>
      <w:bCs/>
      <w:kern w:val="28"/>
      <w:sz w:val="32"/>
      <w:szCs w:val="32"/>
      <w:lang w:val="en-GB" w:eastAsia="en-GB"/>
    </w:rPr>
  </w:style>
  <w:style w:type="paragraph" w:styleId="Plattetekst">
    <w:name w:val="Body Text"/>
    <w:basedOn w:val="Standaard"/>
    <w:link w:val="PlattetekstChar"/>
    <w:qFormat/>
    <w:rsid w:val="00A9141C"/>
    <w:pPr>
      <w:spacing w:after="120"/>
      <w:jc w:val="both"/>
    </w:pPr>
    <w:rPr>
      <w:rFonts w:eastAsia="Calibri" w:cs="Calibri"/>
      <w:szCs w:val="22"/>
      <w:lang w:eastAsia="en-GB"/>
    </w:rPr>
  </w:style>
  <w:style w:type="character" w:customStyle="1" w:styleId="PlattetekstChar">
    <w:name w:val="Platte tekst Char"/>
    <w:link w:val="Plattetekst"/>
    <w:locked/>
    <w:rsid w:val="00A9141C"/>
    <w:rPr>
      <w:rFonts w:ascii="Arial" w:eastAsia="Calibri" w:hAnsi="Arial" w:cs="Calibri"/>
      <w:sz w:val="22"/>
      <w:szCs w:val="22"/>
      <w:lang w:val="en-GB" w:eastAsia="en-GB"/>
    </w:rPr>
  </w:style>
  <w:style w:type="character" w:styleId="Voetnootmarkering">
    <w:name w:val="footnote reference"/>
    <w:rsid w:val="00A9141C"/>
    <w:rPr>
      <w:rFonts w:ascii="Arial" w:hAnsi="Arial"/>
      <w:caps w:val="0"/>
      <w:smallCaps w:val="0"/>
      <w:strike w:val="0"/>
      <w:dstrike w:val="0"/>
      <w:vanish w:val="0"/>
      <w:sz w:val="16"/>
      <w:szCs w:val="16"/>
      <w:vertAlign w:val="superscript"/>
    </w:rPr>
  </w:style>
  <w:style w:type="paragraph" w:styleId="Voetnoottekst">
    <w:name w:val="footnote text"/>
    <w:basedOn w:val="Standaard"/>
    <w:link w:val="VoetnoottekstChar"/>
    <w:rsid w:val="00A9141C"/>
    <w:pPr>
      <w:tabs>
        <w:tab w:val="left" w:pos="284"/>
      </w:tabs>
      <w:ind w:left="284" w:hanging="284"/>
    </w:pPr>
    <w:rPr>
      <w:rFonts w:eastAsia="Times New Roman"/>
      <w:sz w:val="18"/>
      <w:szCs w:val="20"/>
    </w:rPr>
  </w:style>
  <w:style w:type="character" w:customStyle="1" w:styleId="VoetnoottekstChar">
    <w:name w:val="Voetnoottekst Char"/>
    <w:link w:val="Voetnoottekst"/>
    <w:locked/>
    <w:rsid w:val="00A9141C"/>
    <w:rPr>
      <w:rFonts w:ascii="Arial" w:hAnsi="Arial"/>
      <w:sz w:val="18"/>
      <w:lang w:val="en-GB"/>
    </w:rPr>
  </w:style>
  <w:style w:type="character" w:styleId="Hyperlink">
    <w:name w:val="Hyperlink"/>
    <w:rsid w:val="00FA1A59"/>
    <w:rPr>
      <w:rFonts w:cs="Times New Roman"/>
      <w:color w:val="0000FF"/>
      <w:u w:val="single"/>
    </w:rPr>
  </w:style>
  <w:style w:type="character" w:customStyle="1" w:styleId="Kop1Char">
    <w:name w:val="Kop 1 Char"/>
    <w:link w:val="Kop1"/>
    <w:locked/>
    <w:rsid w:val="00A9141C"/>
    <w:rPr>
      <w:rFonts w:ascii="Arial" w:eastAsia="Calibri" w:hAnsi="Arial" w:cs="Calibri"/>
      <w:b/>
      <w:caps/>
      <w:kern w:val="28"/>
      <w:sz w:val="24"/>
      <w:szCs w:val="24"/>
      <w:lang w:val="en-GB" w:eastAsia="de-DE"/>
    </w:rPr>
  </w:style>
  <w:style w:type="paragraph" w:styleId="Inhopg1">
    <w:name w:val="toc 1"/>
    <w:basedOn w:val="Standaard"/>
    <w:next w:val="Standaard"/>
    <w:autoRedefine/>
    <w:uiPriority w:val="39"/>
    <w:locked/>
    <w:rsid w:val="00D86E6D"/>
    <w:pPr>
      <w:tabs>
        <w:tab w:val="left" w:pos="567"/>
        <w:tab w:val="right" w:pos="9639"/>
      </w:tabs>
      <w:spacing w:before="120"/>
      <w:ind w:left="567" w:right="142" w:hanging="567"/>
      <w:jc w:val="both"/>
    </w:pPr>
    <w:rPr>
      <w:rFonts w:eastAsia="Times New Roman" w:cs="Arial"/>
      <w:b/>
      <w:bCs/>
      <w:caps/>
    </w:rPr>
  </w:style>
  <w:style w:type="paragraph" w:styleId="Inhopg2">
    <w:name w:val="toc 2"/>
    <w:basedOn w:val="Standaard"/>
    <w:next w:val="Standaard"/>
    <w:uiPriority w:val="39"/>
    <w:locked/>
    <w:rsid w:val="00D86E6D"/>
    <w:pPr>
      <w:tabs>
        <w:tab w:val="left" w:pos="851"/>
        <w:tab w:val="right" w:pos="9639"/>
      </w:tabs>
      <w:spacing w:before="120" w:after="120"/>
    </w:pPr>
    <w:rPr>
      <w:rFonts w:eastAsia="Times New Roman"/>
      <w:bCs/>
      <w:szCs w:val="20"/>
    </w:rPr>
  </w:style>
  <w:style w:type="character" w:customStyle="1" w:styleId="Kop3Char">
    <w:name w:val="Kop 3 Char"/>
    <w:link w:val="Kop3"/>
    <w:locked/>
    <w:rsid w:val="00A9141C"/>
    <w:rPr>
      <w:rFonts w:ascii="Arial" w:eastAsia="Calibri" w:hAnsi="Arial" w:cs="Calibri"/>
      <w:sz w:val="24"/>
      <w:lang w:val="en-GB" w:eastAsia="de-DE"/>
    </w:rPr>
  </w:style>
  <w:style w:type="paragraph" w:customStyle="1" w:styleId="Lesson">
    <w:name w:val="Lesson"/>
    <w:basedOn w:val="Standaard"/>
    <w:rsid w:val="000B7B92"/>
    <w:pPr>
      <w:tabs>
        <w:tab w:val="left" w:pos="1134"/>
      </w:tabs>
      <w:spacing w:before="120" w:after="120"/>
      <w:ind w:left="1134" w:hanging="1134"/>
    </w:pPr>
    <w:rPr>
      <w:rFonts w:cs="Arial"/>
      <w:u w:val="single"/>
    </w:rPr>
  </w:style>
  <w:style w:type="character" w:customStyle="1" w:styleId="Kop4Char">
    <w:name w:val="Kop 4 Char"/>
    <w:link w:val="Kop4"/>
    <w:locked/>
    <w:rsid w:val="00A9141C"/>
    <w:rPr>
      <w:rFonts w:ascii="Arial" w:eastAsia="Calibri" w:hAnsi="Arial" w:cs="Calibri"/>
      <w:sz w:val="24"/>
      <w:lang w:eastAsia="de-DE"/>
    </w:rPr>
  </w:style>
  <w:style w:type="character" w:styleId="Intensievebenadrukking">
    <w:name w:val="Intense Emphasis"/>
    <w:rsid w:val="00080131"/>
    <w:rPr>
      <w:rFonts w:cs="Times New Roman"/>
      <w:b/>
      <w:bCs/>
      <w:i/>
      <w:iCs/>
      <w:color w:val="4F81BD"/>
    </w:rPr>
  </w:style>
  <w:style w:type="paragraph" w:customStyle="1" w:styleId="Annex">
    <w:name w:val="Annex"/>
    <w:basedOn w:val="Kop1"/>
    <w:next w:val="Standaard"/>
    <w:autoRedefine/>
    <w:rsid w:val="00A9141C"/>
    <w:pPr>
      <w:numPr>
        <w:numId w:val="47"/>
      </w:numPr>
      <w:jc w:val="both"/>
    </w:pPr>
    <w:rPr>
      <w:bCs/>
      <w:caps w:val="0"/>
      <w:snapToGrid w:val="0"/>
    </w:rPr>
  </w:style>
  <w:style w:type="paragraph" w:customStyle="1" w:styleId="AnnexFigure">
    <w:name w:val="Annex Figure"/>
    <w:basedOn w:val="Standaard"/>
    <w:next w:val="Standaard"/>
    <w:rsid w:val="00A9141C"/>
    <w:pPr>
      <w:numPr>
        <w:numId w:val="48"/>
      </w:numPr>
      <w:spacing w:before="120" w:after="120"/>
      <w:jc w:val="center"/>
    </w:pPr>
    <w:rPr>
      <w:rFonts w:eastAsia="Calibri" w:cs="Calibri"/>
      <w:i/>
      <w:szCs w:val="22"/>
      <w:lang w:eastAsia="en-GB"/>
    </w:rPr>
  </w:style>
  <w:style w:type="paragraph" w:customStyle="1" w:styleId="AnnexHead1">
    <w:name w:val="Annex Head 1"/>
    <w:basedOn w:val="Standaard"/>
    <w:next w:val="Standaard"/>
    <w:rsid w:val="00A9141C"/>
    <w:pPr>
      <w:numPr>
        <w:numId w:val="52"/>
      </w:numPr>
    </w:pPr>
    <w:rPr>
      <w:rFonts w:eastAsia="Calibri" w:cs="Calibri"/>
      <w:b/>
      <w:caps/>
      <w:sz w:val="28"/>
      <w:szCs w:val="22"/>
      <w:lang w:eastAsia="en-GB"/>
    </w:rPr>
  </w:style>
  <w:style w:type="paragraph" w:customStyle="1" w:styleId="AnnexHead2">
    <w:name w:val="Annex Head 2"/>
    <w:basedOn w:val="Standaard"/>
    <w:next w:val="Standaard"/>
    <w:rsid w:val="00A9141C"/>
    <w:pPr>
      <w:numPr>
        <w:ilvl w:val="1"/>
        <w:numId w:val="52"/>
      </w:numPr>
    </w:pPr>
    <w:rPr>
      <w:rFonts w:eastAsia="Calibri" w:cs="Calibri"/>
      <w:b/>
      <w:szCs w:val="22"/>
      <w:lang w:eastAsia="en-GB"/>
    </w:rPr>
  </w:style>
  <w:style w:type="paragraph" w:customStyle="1" w:styleId="AnnexHead3">
    <w:name w:val="Annex Head 3"/>
    <w:basedOn w:val="Standaard"/>
    <w:next w:val="Standaard"/>
    <w:rsid w:val="00A9141C"/>
    <w:pPr>
      <w:numPr>
        <w:ilvl w:val="2"/>
        <w:numId w:val="52"/>
      </w:numPr>
    </w:pPr>
    <w:rPr>
      <w:rFonts w:eastAsia="Calibri" w:cs="Calibri"/>
      <w:b/>
      <w:szCs w:val="22"/>
      <w:lang w:eastAsia="en-GB"/>
    </w:rPr>
  </w:style>
  <w:style w:type="paragraph" w:customStyle="1" w:styleId="AnnexHead4">
    <w:name w:val="Annex Head 4"/>
    <w:basedOn w:val="Standaard"/>
    <w:next w:val="Standaard"/>
    <w:rsid w:val="00A9141C"/>
    <w:pPr>
      <w:numPr>
        <w:ilvl w:val="3"/>
        <w:numId w:val="52"/>
      </w:numPr>
    </w:pPr>
    <w:rPr>
      <w:rFonts w:eastAsia="Calibri" w:cs="Calibri"/>
      <w:szCs w:val="22"/>
      <w:lang w:eastAsia="en-GB"/>
    </w:rPr>
  </w:style>
  <w:style w:type="paragraph" w:customStyle="1" w:styleId="AnnexHeading1">
    <w:name w:val="Annex Heading 1"/>
    <w:basedOn w:val="Standaard"/>
    <w:next w:val="Plattetekst"/>
    <w:rsid w:val="00A9141C"/>
    <w:pPr>
      <w:numPr>
        <w:numId w:val="56"/>
      </w:numPr>
      <w:spacing w:before="120" w:after="120"/>
    </w:pPr>
    <w:rPr>
      <w:rFonts w:eastAsia="Calibri" w:cs="Arial"/>
      <w:b/>
      <w:caps/>
      <w:sz w:val="24"/>
      <w:szCs w:val="22"/>
      <w:lang w:eastAsia="en-GB"/>
    </w:rPr>
  </w:style>
  <w:style w:type="paragraph" w:customStyle="1" w:styleId="AnnexHeading2">
    <w:name w:val="Annex Heading 2"/>
    <w:basedOn w:val="Standaard"/>
    <w:next w:val="Plattetekst"/>
    <w:rsid w:val="00A9141C"/>
    <w:pPr>
      <w:numPr>
        <w:ilvl w:val="1"/>
        <w:numId w:val="56"/>
      </w:numPr>
      <w:spacing w:before="120" w:after="120"/>
    </w:pPr>
    <w:rPr>
      <w:rFonts w:eastAsia="Calibri" w:cs="Arial"/>
      <w:b/>
      <w:szCs w:val="22"/>
      <w:lang w:eastAsia="en-GB"/>
    </w:rPr>
  </w:style>
  <w:style w:type="paragraph" w:customStyle="1" w:styleId="AnnexHeading3">
    <w:name w:val="Annex Heading 3"/>
    <w:basedOn w:val="Standaard"/>
    <w:next w:val="Standaard"/>
    <w:rsid w:val="00A9141C"/>
    <w:pPr>
      <w:numPr>
        <w:ilvl w:val="2"/>
        <w:numId w:val="56"/>
      </w:numPr>
      <w:spacing w:before="120" w:after="120"/>
    </w:pPr>
    <w:rPr>
      <w:rFonts w:eastAsia="Calibri" w:cs="Arial"/>
      <w:szCs w:val="22"/>
      <w:lang w:eastAsia="en-GB"/>
    </w:rPr>
  </w:style>
  <w:style w:type="paragraph" w:customStyle="1" w:styleId="AnnexHeading4">
    <w:name w:val="Annex Heading 4"/>
    <w:basedOn w:val="Standaard"/>
    <w:next w:val="Plattetekst"/>
    <w:rsid w:val="00A9141C"/>
    <w:pPr>
      <w:numPr>
        <w:ilvl w:val="3"/>
        <w:numId w:val="56"/>
      </w:numPr>
      <w:spacing w:before="120" w:after="120"/>
    </w:pPr>
    <w:rPr>
      <w:rFonts w:eastAsia="Calibri" w:cs="Arial"/>
      <w:szCs w:val="22"/>
      <w:lang w:eastAsia="en-GB"/>
    </w:rPr>
  </w:style>
  <w:style w:type="paragraph" w:customStyle="1" w:styleId="AnnexTable">
    <w:name w:val="Annex Table"/>
    <w:basedOn w:val="Standaard"/>
    <w:next w:val="Standaard"/>
    <w:rsid w:val="00A9141C"/>
    <w:pPr>
      <w:numPr>
        <w:numId w:val="57"/>
      </w:numPr>
      <w:tabs>
        <w:tab w:val="left" w:pos="1418"/>
      </w:tabs>
      <w:spacing w:before="120" w:after="120"/>
      <w:jc w:val="center"/>
    </w:pPr>
    <w:rPr>
      <w:rFonts w:eastAsia="Calibri" w:cs="Calibri"/>
      <w:i/>
      <w:szCs w:val="22"/>
      <w:lang w:eastAsia="en-GB"/>
    </w:rPr>
  </w:style>
  <w:style w:type="paragraph" w:customStyle="1" w:styleId="Appendix">
    <w:name w:val="Appendix"/>
    <w:basedOn w:val="Standaard"/>
    <w:next w:val="Standaard"/>
    <w:rsid w:val="00A9141C"/>
    <w:pPr>
      <w:numPr>
        <w:numId w:val="58"/>
      </w:numPr>
      <w:tabs>
        <w:tab w:val="left" w:pos="1985"/>
      </w:tabs>
      <w:spacing w:before="120" w:after="240"/>
    </w:pPr>
    <w:rPr>
      <w:rFonts w:eastAsia="Calibri" w:cs="Calibri"/>
      <w:b/>
      <w:sz w:val="24"/>
      <w:szCs w:val="28"/>
    </w:rPr>
  </w:style>
  <w:style w:type="paragraph" w:customStyle="1" w:styleId="AppendixHeading1">
    <w:name w:val="Appendix Heading 1"/>
    <w:basedOn w:val="Standaard"/>
    <w:next w:val="Plattetekst"/>
    <w:rsid w:val="00A9141C"/>
    <w:pPr>
      <w:numPr>
        <w:numId w:val="62"/>
      </w:numPr>
      <w:spacing w:before="120" w:after="120"/>
    </w:pPr>
    <w:rPr>
      <w:rFonts w:eastAsia="Calibri" w:cs="Arial"/>
      <w:b/>
      <w:caps/>
      <w:sz w:val="24"/>
      <w:szCs w:val="22"/>
      <w:lang w:eastAsia="en-GB"/>
    </w:rPr>
  </w:style>
  <w:style w:type="paragraph" w:customStyle="1" w:styleId="AppendixHeading2">
    <w:name w:val="Appendix Heading 2"/>
    <w:basedOn w:val="Standaard"/>
    <w:next w:val="Plattetekst"/>
    <w:rsid w:val="00A9141C"/>
    <w:pPr>
      <w:numPr>
        <w:ilvl w:val="1"/>
        <w:numId w:val="62"/>
      </w:numPr>
      <w:spacing w:before="120" w:after="120"/>
    </w:pPr>
    <w:rPr>
      <w:rFonts w:eastAsia="Calibri" w:cs="Arial"/>
      <w:b/>
      <w:szCs w:val="22"/>
      <w:lang w:eastAsia="en-GB"/>
    </w:rPr>
  </w:style>
  <w:style w:type="paragraph" w:customStyle="1" w:styleId="AppendixHeading3">
    <w:name w:val="Appendix Heading 3"/>
    <w:basedOn w:val="Standaard"/>
    <w:next w:val="Standaard"/>
    <w:rsid w:val="00A9141C"/>
    <w:pPr>
      <w:numPr>
        <w:ilvl w:val="2"/>
        <w:numId w:val="62"/>
      </w:numPr>
      <w:spacing w:before="120" w:after="120"/>
    </w:pPr>
    <w:rPr>
      <w:rFonts w:eastAsia="Calibri" w:cs="Arial"/>
      <w:szCs w:val="22"/>
      <w:lang w:eastAsia="en-GB"/>
    </w:rPr>
  </w:style>
  <w:style w:type="paragraph" w:customStyle="1" w:styleId="AppendixHeading4">
    <w:name w:val="Appendix Heading 4"/>
    <w:basedOn w:val="Standaard"/>
    <w:next w:val="Plattetekst"/>
    <w:rsid w:val="00A9141C"/>
    <w:pPr>
      <w:numPr>
        <w:ilvl w:val="3"/>
        <w:numId w:val="62"/>
      </w:numPr>
      <w:spacing w:before="120" w:after="120"/>
    </w:pPr>
    <w:rPr>
      <w:rFonts w:eastAsia="Calibri" w:cs="Arial"/>
      <w:szCs w:val="22"/>
      <w:lang w:eastAsia="en-GB"/>
    </w:rPr>
  </w:style>
  <w:style w:type="paragraph" w:styleId="Plattetekst2">
    <w:name w:val="Body Text 2"/>
    <w:basedOn w:val="Standaard"/>
    <w:link w:val="Plattetekst2Char"/>
    <w:unhideWhenUsed/>
    <w:rsid w:val="00A9141C"/>
    <w:pPr>
      <w:spacing w:line="480" w:lineRule="auto"/>
    </w:pPr>
    <w:rPr>
      <w:rFonts w:eastAsia="Calibri" w:cs="Calibri"/>
      <w:szCs w:val="22"/>
      <w:lang w:eastAsia="en-GB"/>
    </w:rPr>
  </w:style>
  <w:style w:type="character" w:customStyle="1" w:styleId="Plattetekst2Char">
    <w:name w:val="Platte tekst 2 Char"/>
    <w:link w:val="Plattetekst2"/>
    <w:locked/>
    <w:rsid w:val="00A9141C"/>
    <w:rPr>
      <w:rFonts w:ascii="Arial" w:eastAsia="Calibri" w:hAnsi="Arial" w:cs="Calibri"/>
      <w:sz w:val="22"/>
      <w:szCs w:val="22"/>
      <w:lang w:val="en-GB" w:eastAsia="en-GB"/>
    </w:rPr>
  </w:style>
  <w:style w:type="character" w:styleId="Titelvanboek">
    <w:name w:val="Book Title"/>
    <w:uiPriority w:val="33"/>
    <w:rsid w:val="00A9141C"/>
    <w:rPr>
      <w:b/>
      <w:bCs/>
      <w:smallCaps/>
      <w:spacing w:val="5"/>
    </w:rPr>
  </w:style>
  <w:style w:type="paragraph" w:customStyle="1" w:styleId="Bullet1">
    <w:name w:val="Bullet 1"/>
    <w:basedOn w:val="Standaard"/>
    <w:qFormat/>
    <w:rsid w:val="00A9141C"/>
    <w:pPr>
      <w:numPr>
        <w:numId w:val="65"/>
      </w:numPr>
      <w:spacing w:after="120"/>
      <w:jc w:val="both"/>
      <w:outlineLvl w:val="0"/>
    </w:pPr>
    <w:rPr>
      <w:rFonts w:eastAsia="Calibri" w:cs="Arial"/>
      <w:szCs w:val="22"/>
      <w:lang w:eastAsia="en-GB"/>
    </w:rPr>
  </w:style>
  <w:style w:type="paragraph" w:customStyle="1" w:styleId="Bullet1text">
    <w:name w:val="Bullet 1 text"/>
    <w:basedOn w:val="Standaard"/>
    <w:rsid w:val="00A9141C"/>
    <w:pPr>
      <w:suppressAutoHyphens/>
      <w:spacing w:after="120"/>
      <w:ind w:left="1134"/>
      <w:jc w:val="both"/>
    </w:pPr>
    <w:rPr>
      <w:rFonts w:eastAsia="Calibri" w:cs="Arial"/>
      <w:szCs w:val="22"/>
      <w:lang w:val="fr-FR" w:eastAsia="en-GB"/>
    </w:rPr>
  </w:style>
  <w:style w:type="paragraph" w:customStyle="1" w:styleId="Bullet2">
    <w:name w:val="Bullet 2"/>
    <w:basedOn w:val="Standaard"/>
    <w:qFormat/>
    <w:rsid w:val="00A9141C"/>
    <w:pPr>
      <w:numPr>
        <w:ilvl w:val="1"/>
        <w:numId w:val="65"/>
      </w:numPr>
      <w:spacing w:after="120"/>
      <w:jc w:val="both"/>
    </w:pPr>
    <w:rPr>
      <w:rFonts w:eastAsia="Calibri" w:cs="Arial"/>
      <w:szCs w:val="22"/>
      <w:lang w:eastAsia="en-GB"/>
    </w:rPr>
  </w:style>
  <w:style w:type="paragraph" w:customStyle="1" w:styleId="Bullet2text">
    <w:name w:val="Bullet 2 text"/>
    <w:basedOn w:val="Standaard"/>
    <w:rsid w:val="00A9141C"/>
    <w:pPr>
      <w:suppressAutoHyphens/>
      <w:spacing w:after="120"/>
      <w:ind w:left="1701"/>
      <w:jc w:val="both"/>
    </w:pPr>
    <w:rPr>
      <w:rFonts w:eastAsia="Calibri" w:cs="Arial"/>
      <w:szCs w:val="22"/>
      <w:lang w:eastAsia="en-GB"/>
    </w:rPr>
  </w:style>
  <w:style w:type="paragraph" w:customStyle="1" w:styleId="Bullet3">
    <w:name w:val="Bullet 3"/>
    <w:basedOn w:val="Standaard"/>
    <w:rsid w:val="00A9141C"/>
    <w:pPr>
      <w:numPr>
        <w:ilvl w:val="2"/>
        <w:numId w:val="65"/>
      </w:numPr>
      <w:spacing w:after="60"/>
      <w:jc w:val="both"/>
    </w:pPr>
    <w:rPr>
      <w:rFonts w:eastAsia="Calibri" w:cs="Arial"/>
      <w:sz w:val="20"/>
      <w:szCs w:val="22"/>
      <w:lang w:eastAsia="en-GB"/>
    </w:rPr>
  </w:style>
  <w:style w:type="paragraph" w:customStyle="1" w:styleId="Bullet3text">
    <w:name w:val="Bullet 3 text"/>
    <w:basedOn w:val="Standaard"/>
    <w:rsid w:val="00A9141C"/>
    <w:pPr>
      <w:suppressAutoHyphens/>
      <w:spacing w:after="60"/>
      <w:ind w:left="2268"/>
    </w:pPr>
    <w:rPr>
      <w:rFonts w:eastAsia="Calibri" w:cs="Arial"/>
      <w:sz w:val="20"/>
      <w:szCs w:val="22"/>
      <w:lang w:eastAsia="en-GB"/>
    </w:rPr>
  </w:style>
  <w:style w:type="paragraph" w:customStyle="1" w:styleId="Figure">
    <w:name w:val="Figure_#"/>
    <w:basedOn w:val="Standaard"/>
    <w:next w:val="Standaard"/>
    <w:rsid w:val="00A9141C"/>
    <w:pPr>
      <w:numPr>
        <w:numId w:val="66"/>
      </w:numPr>
      <w:spacing w:before="120" w:after="120"/>
      <w:jc w:val="center"/>
    </w:pPr>
    <w:rPr>
      <w:rFonts w:eastAsia="Calibri" w:cs="Calibri"/>
      <w:i/>
      <w:szCs w:val="20"/>
      <w:lang w:eastAsia="en-GB"/>
    </w:rPr>
  </w:style>
  <w:style w:type="character" w:customStyle="1" w:styleId="Kop5Char">
    <w:name w:val="Kop 5 Char"/>
    <w:link w:val="Kop5"/>
    <w:locked/>
    <w:rsid w:val="00A9141C"/>
    <w:rPr>
      <w:rFonts w:ascii="Arial" w:eastAsia="Calibri" w:hAnsi="Arial" w:cs="Calibri"/>
      <w:sz w:val="22"/>
      <w:lang w:val="de-DE" w:eastAsia="de-DE"/>
    </w:rPr>
  </w:style>
  <w:style w:type="character" w:customStyle="1" w:styleId="Kop6Char">
    <w:name w:val="Kop 6 Char"/>
    <w:link w:val="Kop6"/>
    <w:locked/>
    <w:rsid w:val="00A9141C"/>
    <w:rPr>
      <w:rFonts w:ascii="Cambria" w:eastAsia="MS Mincho" w:hAnsi="Cambria"/>
      <w:b/>
      <w:bCs/>
      <w:sz w:val="22"/>
      <w:szCs w:val="22"/>
      <w:lang w:val="en-GB" w:eastAsia="en-GB"/>
    </w:rPr>
  </w:style>
  <w:style w:type="character" w:customStyle="1" w:styleId="Kop7Char">
    <w:name w:val="Kop 7 Char"/>
    <w:link w:val="Kop7"/>
    <w:locked/>
    <w:rsid w:val="00A9141C"/>
    <w:rPr>
      <w:rFonts w:ascii="Cambria" w:eastAsia="MS Mincho" w:hAnsi="Cambria"/>
      <w:sz w:val="22"/>
      <w:szCs w:val="22"/>
      <w:lang w:val="en-GB" w:eastAsia="en-GB"/>
    </w:rPr>
  </w:style>
  <w:style w:type="character" w:customStyle="1" w:styleId="Kop8Char">
    <w:name w:val="Kop 8 Char"/>
    <w:link w:val="Kop8"/>
    <w:locked/>
    <w:rsid w:val="00A9141C"/>
    <w:rPr>
      <w:rFonts w:ascii="Cambria" w:eastAsia="MS Mincho" w:hAnsi="Cambria"/>
      <w:i/>
      <w:iCs/>
      <w:sz w:val="22"/>
      <w:szCs w:val="22"/>
      <w:lang w:val="en-GB" w:eastAsia="en-GB"/>
    </w:rPr>
  </w:style>
  <w:style w:type="character" w:customStyle="1" w:styleId="Kop9Char">
    <w:name w:val="Kop 9 Char"/>
    <w:link w:val="Kop9"/>
    <w:locked/>
    <w:rsid w:val="00A9141C"/>
    <w:rPr>
      <w:rFonts w:eastAsia="MS Gothic"/>
      <w:sz w:val="22"/>
      <w:szCs w:val="22"/>
      <w:lang w:val="en-GB" w:eastAsia="en-GB"/>
    </w:rPr>
  </w:style>
  <w:style w:type="paragraph" w:customStyle="1" w:styleId="List1">
    <w:name w:val="List 1"/>
    <w:basedOn w:val="Standaard"/>
    <w:qFormat/>
    <w:rsid w:val="00A9141C"/>
    <w:pPr>
      <w:numPr>
        <w:numId w:val="78"/>
      </w:numPr>
      <w:spacing w:after="120"/>
      <w:jc w:val="both"/>
    </w:pPr>
    <w:rPr>
      <w:rFonts w:cs="Calibri"/>
      <w:szCs w:val="22"/>
      <w:lang w:eastAsia="ja-JP"/>
    </w:rPr>
  </w:style>
  <w:style w:type="paragraph" w:customStyle="1" w:styleId="List1indent1">
    <w:name w:val="List 1 indent 1"/>
    <w:basedOn w:val="Standaard"/>
    <w:qFormat/>
    <w:rsid w:val="00A9141C"/>
    <w:pPr>
      <w:numPr>
        <w:ilvl w:val="1"/>
        <w:numId w:val="78"/>
      </w:numPr>
      <w:spacing w:after="120"/>
      <w:jc w:val="both"/>
    </w:pPr>
    <w:rPr>
      <w:rFonts w:eastAsia="Calibri" w:cs="Arial"/>
      <w:szCs w:val="22"/>
      <w:lang w:eastAsia="en-GB"/>
    </w:rPr>
  </w:style>
  <w:style w:type="paragraph" w:customStyle="1" w:styleId="List1indent1text">
    <w:name w:val="List 1 indent 1 text"/>
    <w:basedOn w:val="Standaard"/>
    <w:rsid w:val="00A9141C"/>
    <w:pPr>
      <w:spacing w:after="120"/>
      <w:ind w:left="1134"/>
      <w:jc w:val="both"/>
    </w:pPr>
    <w:rPr>
      <w:rFonts w:eastAsia="Calibri" w:cs="Arial"/>
      <w:szCs w:val="22"/>
      <w:lang w:eastAsia="fr-FR"/>
    </w:rPr>
  </w:style>
  <w:style w:type="paragraph" w:customStyle="1" w:styleId="List1indent2">
    <w:name w:val="List 1 indent 2"/>
    <w:basedOn w:val="Standaard"/>
    <w:rsid w:val="00A9141C"/>
    <w:pPr>
      <w:widowControl w:val="0"/>
      <w:numPr>
        <w:ilvl w:val="2"/>
        <w:numId w:val="78"/>
      </w:numPr>
      <w:autoSpaceDE w:val="0"/>
      <w:autoSpaceDN w:val="0"/>
      <w:adjustRightInd w:val="0"/>
      <w:spacing w:after="120"/>
      <w:jc w:val="both"/>
    </w:pPr>
    <w:rPr>
      <w:rFonts w:eastAsia="Calibri" w:cs="Arial"/>
      <w:sz w:val="20"/>
      <w:szCs w:val="20"/>
      <w:lang w:eastAsia="en-GB"/>
    </w:rPr>
  </w:style>
  <w:style w:type="paragraph" w:customStyle="1" w:styleId="List1indent2text">
    <w:name w:val="List 1 indent 2 text"/>
    <w:basedOn w:val="Standaard"/>
    <w:rsid w:val="00A9141C"/>
    <w:pPr>
      <w:spacing w:after="60"/>
      <w:ind w:left="1701"/>
      <w:jc w:val="both"/>
    </w:pPr>
    <w:rPr>
      <w:rFonts w:eastAsia="Calibri" w:cs="Arial"/>
      <w:sz w:val="20"/>
      <w:szCs w:val="22"/>
      <w:lang w:eastAsia="en-GB"/>
    </w:rPr>
  </w:style>
  <w:style w:type="paragraph" w:customStyle="1" w:styleId="List1indenttext">
    <w:name w:val="List 1 indent text"/>
    <w:basedOn w:val="Standaard"/>
    <w:rsid w:val="00A9141C"/>
    <w:pPr>
      <w:spacing w:after="120"/>
      <w:ind w:left="1134"/>
      <w:jc w:val="both"/>
    </w:pPr>
    <w:rPr>
      <w:rFonts w:eastAsia="Calibri" w:cs="Calibri"/>
      <w:szCs w:val="20"/>
      <w:lang w:eastAsia="en-GB"/>
    </w:rPr>
  </w:style>
  <w:style w:type="paragraph" w:customStyle="1" w:styleId="List1text">
    <w:name w:val="List 1 text"/>
    <w:basedOn w:val="Standaard"/>
    <w:qFormat/>
    <w:rsid w:val="00A9141C"/>
    <w:pPr>
      <w:spacing w:after="120"/>
      <w:ind w:left="567"/>
      <w:jc w:val="both"/>
    </w:pPr>
    <w:rPr>
      <w:rFonts w:eastAsia="Calibri" w:cs="Arial"/>
      <w:szCs w:val="22"/>
      <w:lang w:eastAsia="en-GB"/>
    </w:rPr>
  </w:style>
  <w:style w:type="character" w:styleId="Paginanummer">
    <w:name w:val="page number"/>
    <w:rsid w:val="00A9141C"/>
  </w:style>
  <w:style w:type="paragraph" w:styleId="Lijstmetafbeeldingen">
    <w:name w:val="table of figures"/>
    <w:basedOn w:val="Standaard"/>
    <w:next w:val="Standaard"/>
    <w:autoRedefine/>
    <w:uiPriority w:val="99"/>
    <w:rsid w:val="00A9141C"/>
    <w:pPr>
      <w:numPr>
        <w:numId w:val="79"/>
      </w:numPr>
      <w:tabs>
        <w:tab w:val="right" w:pos="9639"/>
      </w:tabs>
      <w:spacing w:before="60" w:after="60"/>
      <w:ind w:right="284"/>
    </w:pPr>
    <w:rPr>
      <w:rFonts w:eastAsia="Times New Roman"/>
    </w:rPr>
  </w:style>
  <w:style w:type="paragraph" w:customStyle="1" w:styleId="Table">
    <w:name w:val="Table_#"/>
    <w:basedOn w:val="Standaard"/>
    <w:next w:val="Standaard"/>
    <w:qFormat/>
    <w:rsid w:val="00A9141C"/>
    <w:pPr>
      <w:numPr>
        <w:numId w:val="80"/>
      </w:numPr>
      <w:spacing w:before="120" w:after="120"/>
      <w:jc w:val="center"/>
    </w:pPr>
    <w:rPr>
      <w:rFonts w:eastAsia="Calibri" w:cs="Calibri"/>
      <w:i/>
      <w:szCs w:val="20"/>
      <w:lang w:eastAsia="en-GB"/>
    </w:rPr>
  </w:style>
  <w:style w:type="paragraph" w:styleId="Inhopg3">
    <w:name w:val="toc 3"/>
    <w:basedOn w:val="Standaard"/>
    <w:next w:val="Standaard"/>
    <w:uiPriority w:val="39"/>
    <w:locked/>
    <w:rsid w:val="00D86E6D"/>
    <w:pPr>
      <w:tabs>
        <w:tab w:val="left" w:pos="1701"/>
        <w:tab w:val="right" w:pos="9639"/>
      </w:tabs>
      <w:ind w:left="851"/>
    </w:pPr>
    <w:rPr>
      <w:rFonts w:eastAsia="Times New Roman"/>
      <w:sz w:val="20"/>
      <w:szCs w:val="20"/>
    </w:rPr>
  </w:style>
  <w:style w:type="paragraph" w:styleId="Inhopg4">
    <w:name w:val="toc 4"/>
    <w:basedOn w:val="Standaard"/>
    <w:next w:val="Standaard"/>
    <w:autoRedefine/>
    <w:uiPriority w:val="39"/>
    <w:locked/>
    <w:rsid w:val="00D86E6D"/>
    <w:pPr>
      <w:tabs>
        <w:tab w:val="left" w:pos="1701"/>
        <w:tab w:val="right" w:pos="9639"/>
      </w:tabs>
      <w:spacing w:before="240" w:after="240"/>
      <w:ind w:left="1701" w:hanging="1701"/>
    </w:pPr>
    <w:rPr>
      <w:rFonts w:ascii="Arial Bold" w:eastAsia="Times New Roman" w:hAnsi="Arial Bold" w:cs="Arial"/>
      <w:b/>
      <w:caps/>
      <w:noProof/>
      <w:szCs w:val="22"/>
      <w:lang w:eastAsia="en-GB"/>
    </w:rPr>
  </w:style>
  <w:style w:type="paragraph" w:styleId="Inhopg5">
    <w:name w:val="toc 5"/>
    <w:basedOn w:val="Standaard"/>
    <w:next w:val="Standaard"/>
    <w:autoRedefine/>
    <w:uiPriority w:val="39"/>
    <w:locked/>
    <w:rsid w:val="00D86E6D"/>
    <w:pPr>
      <w:tabs>
        <w:tab w:val="left" w:pos="1134"/>
        <w:tab w:val="right" w:pos="9639"/>
      </w:tabs>
      <w:spacing w:before="120" w:after="120"/>
      <w:ind w:left="1134" w:hanging="1134"/>
    </w:pPr>
    <w:rPr>
      <w:rFonts w:eastAsia="Times New Roman"/>
      <w:b/>
      <w:szCs w:val="20"/>
    </w:rPr>
  </w:style>
  <w:style w:type="paragraph" w:styleId="Inhopg6">
    <w:name w:val="toc 6"/>
    <w:basedOn w:val="Standaard"/>
    <w:next w:val="Standaard"/>
    <w:autoRedefine/>
    <w:locked/>
    <w:rsid w:val="00D86E6D"/>
    <w:pPr>
      <w:ind w:left="1100"/>
    </w:pPr>
    <w:rPr>
      <w:rFonts w:ascii="Times New Roman" w:eastAsia="Times New Roman" w:hAnsi="Times New Roman"/>
    </w:rPr>
  </w:style>
  <w:style w:type="paragraph" w:styleId="Inhopg7">
    <w:name w:val="toc 7"/>
    <w:basedOn w:val="Standaard"/>
    <w:next w:val="Standaard"/>
    <w:autoRedefine/>
    <w:locked/>
    <w:rsid w:val="00A9141C"/>
    <w:pPr>
      <w:ind w:left="1200"/>
    </w:pPr>
    <w:rPr>
      <w:rFonts w:eastAsia="Calibri" w:cs="Calibri"/>
      <w:sz w:val="20"/>
      <w:szCs w:val="20"/>
      <w:lang w:eastAsia="en-GB"/>
    </w:rPr>
  </w:style>
  <w:style w:type="paragraph" w:styleId="Inhopg8">
    <w:name w:val="toc 8"/>
    <w:basedOn w:val="Standaard"/>
    <w:next w:val="Standaard"/>
    <w:autoRedefine/>
    <w:locked/>
    <w:rsid w:val="00A9141C"/>
    <w:pPr>
      <w:ind w:left="1440"/>
    </w:pPr>
    <w:rPr>
      <w:rFonts w:eastAsia="Calibri" w:cs="Calibri"/>
      <w:sz w:val="20"/>
      <w:szCs w:val="20"/>
      <w:lang w:eastAsia="en-GB"/>
    </w:rPr>
  </w:style>
  <w:style w:type="paragraph" w:styleId="Inhopg9">
    <w:name w:val="toc 9"/>
    <w:basedOn w:val="Standaard"/>
    <w:next w:val="Standaard"/>
    <w:autoRedefine/>
    <w:locked/>
    <w:rsid w:val="00A9141C"/>
    <w:pPr>
      <w:ind w:left="1680"/>
    </w:pPr>
    <w:rPr>
      <w:rFonts w:eastAsia="Calibri" w:cs="Calibri"/>
      <w:sz w:val="20"/>
      <w:szCs w:val="20"/>
      <w:lang w:eastAsia="en-GB"/>
    </w:rPr>
  </w:style>
  <w:style w:type="character" w:styleId="Verwijzingopmerking">
    <w:name w:val="annotation reference"/>
    <w:semiHidden/>
    <w:rsid w:val="00904AF8"/>
    <w:rPr>
      <w:rFonts w:cs="Times New Roman"/>
      <w:sz w:val="16"/>
      <w:szCs w:val="16"/>
    </w:rPr>
  </w:style>
  <w:style w:type="paragraph" w:styleId="Tekstopmerking">
    <w:name w:val="annotation text"/>
    <w:basedOn w:val="Standaard"/>
    <w:link w:val="TekstopmerkingChar"/>
    <w:semiHidden/>
    <w:rsid w:val="00904AF8"/>
    <w:rPr>
      <w:sz w:val="20"/>
      <w:szCs w:val="20"/>
    </w:rPr>
  </w:style>
  <w:style w:type="character" w:customStyle="1" w:styleId="TekstopmerkingChar">
    <w:name w:val="Tekst opmerking Char"/>
    <w:link w:val="Tekstopmerking"/>
    <w:semiHidden/>
    <w:locked/>
    <w:rsid w:val="00904AF8"/>
    <w:rPr>
      <w:rFonts w:ascii="Arial" w:eastAsia="MS ??" w:hAnsi="Arial" w:cs="Times New Roman"/>
      <w:sz w:val="20"/>
      <w:szCs w:val="20"/>
      <w:lang w:val="en-GB" w:eastAsia="en-US"/>
    </w:rPr>
  </w:style>
  <w:style w:type="paragraph" w:styleId="Onderwerpvanopmerking">
    <w:name w:val="annotation subject"/>
    <w:basedOn w:val="Tekstopmerking"/>
    <w:next w:val="Tekstopmerking"/>
    <w:link w:val="OnderwerpvanopmerkingChar"/>
    <w:semiHidden/>
    <w:rsid w:val="00904AF8"/>
    <w:rPr>
      <w:b/>
      <w:bCs/>
    </w:rPr>
  </w:style>
  <w:style w:type="character" w:customStyle="1" w:styleId="OnderwerpvanopmerkingChar">
    <w:name w:val="Onderwerp van opmerking Char"/>
    <w:link w:val="Onderwerpvanopmerking"/>
    <w:semiHidden/>
    <w:locked/>
    <w:rsid w:val="00904AF8"/>
    <w:rPr>
      <w:rFonts w:ascii="Arial" w:eastAsia="MS ??" w:hAnsi="Arial" w:cs="Times New Roman"/>
      <w:b/>
      <w:bCs/>
      <w:sz w:val="20"/>
      <w:szCs w:val="20"/>
      <w:lang w:val="en-GB" w:eastAsia="en-US"/>
    </w:rPr>
  </w:style>
  <w:style w:type="character" w:styleId="Zwaar">
    <w:name w:val="Strong"/>
    <w:locked/>
    <w:rsid w:val="00A9141C"/>
    <w:rPr>
      <w:b/>
      <w:bCs/>
    </w:rPr>
  </w:style>
  <w:style w:type="paragraph" w:styleId="Ondertitel">
    <w:name w:val="Subtitle"/>
    <w:basedOn w:val="Standaard"/>
    <w:link w:val="OndertitelChar"/>
    <w:qFormat/>
    <w:locked/>
    <w:rsid w:val="00EE490A"/>
    <w:pPr>
      <w:spacing w:after="60"/>
      <w:jc w:val="center"/>
    </w:pPr>
    <w:rPr>
      <w:rFonts w:eastAsia="Times New Roman" w:cs="Arial"/>
      <w:kern w:val="28"/>
      <w:sz w:val="24"/>
    </w:rPr>
  </w:style>
  <w:style w:type="character" w:customStyle="1" w:styleId="OndertitelChar">
    <w:name w:val="Ondertitel Char"/>
    <w:basedOn w:val="Standaardalinea-lettertype"/>
    <w:link w:val="Ondertitel"/>
    <w:rsid w:val="00EE490A"/>
    <w:rPr>
      <w:rFonts w:ascii="Arial" w:hAnsi="Arial" w:cs="Arial"/>
      <w:kern w:val="28"/>
      <w:sz w:val="24"/>
      <w:szCs w:val="24"/>
    </w:rPr>
  </w:style>
  <w:style w:type="paragraph" w:customStyle="1" w:styleId="modelcourse">
    <w:name w:val="model course"/>
    <w:basedOn w:val="Plattetekst"/>
    <w:link w:val="modelcourseTegn"/>
    <w:qFormat/>
    <w:rsid w:val="00C03715"/>
  </w:style>
  <w:style w:type="paragraph" w:customStyle="1" w:styleId="Typografi1">
    <w:name w:val="Typografi1"/>
    <w:basedOn w:val="Plattetekst"/>
    <w:link w:val="Typografi1Tegn"/>
    <w:qFormat/>
    <w:rsid w:val="00C03715"/>
  </w:style>
  <w:style w:type="character" w:customStyle="1" w:styleId="modelcourseTegn">
    <w:name w:val="model course Tegn"/>
    <w:basedOn w:val="PlattetekstChar"/>
    <w:link w:val="modelcourse"/>
    <w:rsid w:val="00C03715"/>
    <w:rPr>
      <w:rFonts w:ascii="Arial" w:eastAsia="Calibri" w:hAnsi="Arial" w:cs="Calibri"/>
      <w:sz w:val="22"/>
      <w:szCs w:val="22"/>
      <w:lang w:val="en-GB" w:eastAsia="en-GB"/>
    </w:rPr>
  </w:style>
  <w:style w:type="character" w:customStyle="1" w:styleId="Typografi1Tegn">
    <w:name w:val="Typografi1 Tegn"/>
    <w:basedOn w:val="PlattetekstChar"/>
    <w:link w:val="Typografi1"/>
    <w:rsid w:val="00C03715"/>
    <w:rPr>
      <w:rFonts w:ascii="Arial" w:eastAsia="Calibri" w:hAnsi="Arial" w:cs="Calibri"/>
      <w:sz w:val="22"/>
      <w:szCs w:val="22"/>
      <w:lang w:val="en-GB" w:eastAsia="en-GB"/>
    </w:rPr>
  </w:style>
  <w:style w:type="paragraph" w:styleId="Plattetekst3">
    <w:name w:val="Body Text 3"/>
    <w:basedOn w:val="Standaard"/>
    <w:link w:val="Plattetekst3Char"/>
    <w:rsid w:val="00D431CE"/>
    <w:pPr>
      <w:spacing w:after="120"/>
    </w:pPr>
    <w:rPr>
      <w:sz w:val="16"/>
      <w:szCs w:val="16"/>
    </w:rPr>
  </w:style>
  <w:style w:type="character" w:customStyle="1" w:styleId="Plattetekst3Char">
    <w:name w:val="Platte tekst 3 Char"/>
    <w:basedOn w:val="Standaardalinea-lettertype"/>
    <w:link w:val="Plattetekst3"/>
    <w:rsid w:val="00D431CE"/>
    <w:rPr>
      <w:rFonts w:ascii="Arial" w:eastAsia="MS Mincho" w:hAnsi="Arial"/>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GB"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lsdException w:name="heading 6" w:locked="1"/>
    <w:lsdException w:name="heading 7" w:locked="1"/>
    <w:lsdException w:name="heading 8" w:locked="1"/>
    <w:lsdException w:name="heading 9" w:locked="1"/>
    <w:lsdException w:name="toc 1" w:locked="1" w:uiPriority="39"/>
    <w:lsdException w:name="toc 2" w:locked="1" w:uiPriority="39"/>
    <w:lsdException w:name="toc 3" w:locked="1" w:uiPriority="39"/>
    <w:lsdException w:name="toc 4" w:locked="1" w:uiPriority="39"/>
    <w:lsdException w:name="toc 5" w:locked="1" w:uiPriority="39"/>
    <w:lsdException w:name="toc 6" w:locked="1"/>
    <w:lsdException w:name="toc 7" w:locked="1"/>
    <w:lsdException w:name="toc 8" w:locked="1"/>
    <w:lsdException w:name="toc 9" w:locked="1"/>
    <w:lsdException w:name="footnote text" w:locked="1"/>
    <w:lsdException w:name="header" w:locked="1"/>
    <w:lsdException w:name="footer" w:locked="1"/>
    <w:lsdException w:name="caption" w:locked="1" w:semiHidden="1" w:unhideWhenUsed="1" w:qFormat="1"/>
    <w:lsdException w:name="table of figures" w:uiPriority="99"/>
    <w:lsdException w:name="footnote reference" w:locked="1"/>
    <w:lsdException w:name="page number" w:locked="1"/>
    <w:lsdException w:name="Title" w:locked="1" w:qFormat="1"/>
    <w:lsdException w:name="Default Paragraph Font" w:locked="1" w:uiPriority="1"/>
    <w:lsdException w:name="Body Text" w:locked="1" w:qFormat="1"/>
    <w:lsdException w:name="Body Text Indent" w:locked="1"/>
    <w:lsdException w:name="Subtitle" w:locked="1" w:qFormat="1"/>
    <w:lsdException w:name="Body Text 2" w:locked="1"/>
    <w:lsdException w:name="Body Text Indent 2" w:locked="1"/>
    <w:lsdException w:name="Body Text Indent 3" w:locked="1"/>
    <w:lsdException w:name="Strong" w:locked="1"/>
    <w:lsdException w:name="Emphasis" w:locked="1"/>
    <w:lsdException w:name="No List" w:uiPriority="99"/>
    <w:lsdException w:name="Balloon Text" w:locked="1"/>
    <w:lsdException w:name="Table Grid" w:lock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Standaard">
    <w:name w:val="Normal"/>
    <w:qFormat/>
    <w:rsid w:val="00A9141C"/>
    <w:rPr>
      <w:rFonts w:ascii="Arial" w:eastAsia="MS Mincho" w:hAnsi="Arial"/>
      <w:sz w:val="22"/>
      <w:szCs w:val="24"/>
    </w:rPr>
  </w:style>
  <w:style w:type="paragraph" w:styleId="Kop1">
    <w:name w:val="heading 1"/>
    <w:basedOn w:val="Standaard"/>
    <w:next w:val="Plattetekst"/>
    <w:link w:val="Kop1Char"/>
    <w:qFormat/>
    <w:locked/>
    <w:rsid w:val="00A9141C"/>
    <w:pPr>
      <w:keepNext/>
      <w:numPr>
        <w:numId w:val="75"/>
      </w:numPr>
      <w:spacing w:before="240" w:after="240"/>
      <w:outlineLvl w:val="0"/>
    </w:pPr>
    <w:rPr>
      <w:rFonts w:eastAsia="Calibri" w:cs="Calibri"/>
      <w:b/>
      <w:caps/>
      <w:kern w:val="28"/>
      <w:sz w:val="24"/>
      <w:lang w:eastAsia="de-DE"/>
    </w:rPr>
  </w:style>
  <w:style w:type="paragraph" w:styleId="Kop2">
    <w:name w:val="heading 2"/>
    <w:basedOn w:val="Kop1"/>
    <w:next w:val="Plattetekst"/>
    <w:link w:val="Kop2Char"/>
    <w:qFormat/>
    <w:rsid w:val="00A9141C"/>
    <w:pPr>
      <w:numPr>
        <w:ilvl w:val="1"/>
      </w:numPr>
      <w:spacing w:before="120"/>
      <w:jc w:val="both"/>
      <w:outlineLvl w:val="1"/>
    </w:pPr>
    <w:rPr>
      <w:rFonts w:eastAsia="MS Mincho" w:cs="Times New Roman"/>
      <w:caps w:val="0"/>
      <w:szCs w:val="20"/>
    </w:rPr>
  </w:style>
  <w:style w:type="paragraph" w:styleId="Kop3">
    <w:name w:val="heading 3"/>
    <w:basedOn w:val="Standaard"/>
    <w:next w:val="Plattetekst"/>
    <w:link w:val="Kop3Char"/>
    <w:qFormat/>
    <w:locked/>
    <w:rsid w:val="00A9141C"/>
    <w:pPr>
      <w:keepNext/>
      <w:numPr>
        <w:ilvl w:val="2"/>
        <w:numId w:val="75"/>
      </w:numPr>
      <w:spacing w:before="120" w:after="120"/>
      <w:outlineLvl w:val="2"/>
    </w:pPr>
    <w:rPr>
      <w:rFonts w:eastAsia="Calibri" w:cs="Calibri"/>
      <w:sz w:val="24"/>
      <w:szCs w:val="20"/>
      <w:lang w:eastAsia="de-DE"/>
    </w:rPr>
  </w:style>
  <w:style w:type="paragraph" w:styleId="Kop4">
    <w:name w:val="heading 4"/>
    <w:basedOn w:val="Standaard"/>
    <w:next w:val="Plattetekstinspringen"/>
    <w:link w:val="Kop4Char"/>
    <w:qFormat/>
    <w:locked/>
    <w:rsid w:val="00A9141C"/>
    <w:pPr>
      <w:keepNext/>
      <w:numPr>
        <w:ilvl w:val="3"/>
        <w:numId w:val="75"/>
      </w:numPr>
      <w:spacing w:before="120" w:after="120"/>
      <w:outlineLvl w:val="3"/>
    </w:pPr>
    <w:rPr>
      <w:rFonts w:eastAsia="Calibri" w:cs="Calibri"/>
      <w:sz w:val="24"/>
      <w:szCs w:val="20"/>
      <w:lang w:val="en-US" w:eastAsia="de-DE"/>
    </w:rPr>
  </w:style>
  <w:style w:type="paragraph" w:styleId="Kop5">
    <w:name w:val="heading 5"/>
    <w:basedOn w:val="Standaard"/>
    <w:next w:val="Standaard"/>
    <w:link w:val="Kop5Char"/>
    <w:locked/>
    <w:rsid w:val="00A9141C"/>
    <w:pPr>
      <w:numPr>
        <w:ilvl w:val="4"/>
        <w:numId w:val="75"/>
      </w:numPr>
      <w:spacing w:before="240" w:after="120"/>
      <w:outlineLvl w:val="4"/>
    </w:pPr>
    <w:rPr>
      <w:rFonts w:eastAsia="Calibri" w:cs="Calibri"/>
      <w:szCs w:val="20"/>
      <w:lang w:val="de-DE" w:eastAsia="de-DE"/>
    </w:rPr>
  </w:style>
  <w:style w:type="paragraph" w:styleId="Kop6">
    <w:name w:val="heading 6"/>
    <w:basedOn w:val="Standaard"/>
    <w:next w:val="Standaard"/>
    <w:link w:val="Kop6Char"/>
    <w:unhideWhenUsed/>
    <w:locked/>
    <w:rsid w:val="00A9141C"/>
    <w:pPr>
      <w:numPr>
        <w:ilvl w:val="5"/>
        <w:numId w:val="75"/>
      </w:numPr>
      <w:spacing w:before="240" w:after="60"/>
      <w:outlineLvl w:val="5"/>
    </w:pPr>
    <w:rPr>
      <w:rFonts w:ascii="Cambria" w:hAnsi="Cambria"/>
      <w:b/>
      <w:bCs/>
      <w:szCs w:val="22"/>
      <w:lang w:eastAsia="en-GB"/>
    </w:rPr>
  </w:style>
  <w:style w:type="paragraph" w:styleId="Kop7">
    <w:name w:val="heading 7"/>
    <w:basedOn w:val="Standaard"/>
    <w:next w:val="Standaard"/>
    <w:link w:val="Kop7Char"/>
    <w:unhideWhenUsed/>
    <w:locked/>
    <w:rsid w:val="00A9141C"/>
    <w:pPr>
      <w:numPr>
        <w:ilvl w:val="6"/>
        <w:numId w:val="75"/>
      </w:numPr>
      <w:spacing w:before="240" w:after="60"/>
      <w:outlineLvl w:val="6"/>
    </w:pPr>
    <w:rPr>
      <w:rFonts w:ascii="Cambria" w:hAnsi="Cambria"/>
      <w:szCs w:val="22"/>
      <w:lang w:eastAsia="en-GB"/>
    </w:rPr>
  </w:style>
  <w:style w:type="paragraph" w:styleId="Kop8">
    <w:name w:val="heading 8"/>
    <w:basedOn w:val="Standaard"/>
    <w:next w:val="Standaard"/>
    <w:link w:val="Kop8Char"/>
    <w:unhideWhenUsed/>
    <w:locked/>
    <w:rsid w:val="00A9141C"/>
    <w:pPr>
      <w:numPr>
        <w:ilvl w:val="7"/>
        <w:numId w:val="75"/>
      </w:numPr>
      <w:spacing w:before="240" w:after="60"/>
      <w:outlineLvl w:val="7"/>
    </w:pPr>
    <w:rPr>
      <w:rFonts w:ascii="Cambria" w:hAnsi="Cambria"/>
      <w:i/>
      <w:iCs/>
      <w:szCs w:val="22"/>
      <w:lang w:eastAsia="en-GB"/>
    </w:rPr>
  </w:style>
  <w:style w:type="paragraph" w:styleId="Kop9">
    <w:name w:val="heading 9"/>
    <w:basedOn w:val="Standaard"/>
    <w:next w:val="Standaard"/>
    <w:link w:val="Kop9Char"/>
    <w:unhideWhenUsed/>
    <w:locked/>
    <w:rsid w:val="00A9141C"/>
    <w:pPr>
      <w:numPr>
        <w:ilvl w:val="8"/>
        <w:numId w:val="75"/>
      </w:numPr>
      <w:spacing w:before="240" w:after="60"/>
      <w:outlineLvl w:val="8"/>
    </w:pPr>
    <w:rPr>
      <w:rFonts w:ascii="Calibri" w:eastAsia="MS Gothic" w:hAnsi="Calibri"/>
      <w:szCs w:val="22"/>
      <w:lang w:eastAsia="en-G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Heading 2 Char"/>
    <w:link w:val="Kop2"/>
    <w:locked/>
    <w:rsid w:val="00A9141C"/>
    <w:rPr>
      <w:rFonts w:ascii="Arial" w:eastAsia="MS Mincho" w:hAnsi="Arial"/>
      <w:b/>
      <w:kern w:val="28"/>
      <w:sz w:val="24"/>
      <w:lang w:val="en-GB" w:eastAsia="de-DE"/>
    </w:rPr>
  </w:style>
  <w:style w:type="paragraph" w:customStyle="1" w:styleId="CM12">
    <w:name w:val="CM12"/>
    <w:basedOn w:val="Standaard"/>
    <w:next w:val="Standaard"/>
    <w:rsid w:val="00083290"/>
    <w:pPr>
      <w:widowControl w:val="0"/>
      <w:autoSpaceDE w:val="0"/>
      <w:autoSpaceDN w:val="0"/>
      <w:adjustRightInd w:val="0"/>
    </w:pPr>
    <w:rPr>
      <w:rFonts w:cs="Arial"/>
      <w:sz w:val="24"/>
    </w:rPr>
  </w:style>
  <w:style w:type="paragraph" w:customStyle="1" w:styleId="CM13">
    <w:name w:val="CM13"/>
    <w:basedOn w:val="Standaard"/>
    <w:next w:val="Standaard"/>
    <w:rsid w:val="00083290"/>
    <w:pPr>
      <w:widowControl w:val="0"/>
      <w:autoSpaceDE w:val="0"/>
      <w:autoSpaceDN w:val="0"/>
      <w:adjustRightInd w:val="0"/>
    </w:pPr>
    <w:rPr>
      <w:rFonts w:cs="Arial"/>
      <w:sz w:val="24"/>
    </w:rPr>
  </w:style>
  <w:style w:type="paragraph" w:styleId="Ballontekst">
    <w:name w:val="Balloon Text"/>
    <w:basedOn w:val="Standaard"/>
    <w:link w:val="BallontekstChar"/>
    <w:semiHidden/>
    <w:rsid w:val="00A9141C"/>
    <w:rPr>
      <w:rFonts w:ascii="Tahoma" w:eastAsia="Calibri" w:hAnsi="Tahoma" w:cs="Tahoma"/>
      <w:sz w:val="16"/>
      <w:szCs w:val="16"/>
      <w:lang w:eastAsia="en-GB"/>
    </w:rPr>
  </w:style>
  <w:style w:type="character" w:customStyle="1" w:styleId="BallontekstChar">
    <w:name w:val="Balloon Text Char"/>
    <w:link w:val="Ballontekst"/>
    <w:semiHidden/>
    <w:locked/>
    <w:rsid w:val="00A9141C"/>
    <w:rPr>
      <w:rFonts w:ascii="Tahoma" w:eastAsia="Calibri" w:hAnsi="Tahoma" w:cs="Tahoma"/>
      <w:sz w:val="16"/>
      <w:szCs w:val="16"/>
      <w:lang w:val="en-GB" w:eastAsia="en-GB"/>
    </w:rPr>
  </w:style>
  <w:style w:type="paragraph" w:customStyle="1" w:styleId="CM14">
    <w:name w:val="CM14"/>
    <w:basedOn w:val="Standaard"/>
    <w:next w:val="Standaard"/>
    <w:rsid w:val="00083290"/>
    <w:pPr>
      <w:widowControl w:val="0"/>
      <w:autoSpaceDE w:val="0"/>
      <w:autoSpaceDN w:val="0"/>
      <w:adjustRightInd w:val="0"/>
    </w:pPr>
    <w:rPr>
      <w:rFonts w:cs="Arial"/>
      <w:sz w:val="24"/>
    </w:rPr>
  </w:style>
  <w:style w:type="paragraph" w:customStyle="1" w:styleId="CM15">
    <w:name w:val="CM15"/>
    <w:basedOn w:val="Standaard"/>
    <w:next w:val="Standaard"/>
    <w:rsid w:val="00083290"/>
    <w:pPr>
      <w:widowControl w:val="0"/>
      <w:autoSpaceDE w:val="0"/>
      <w:autoSpaceDN w:val="0"/>
      <w:adjustRightInd w:val="0"/>
    </w:pPr>
    <w:rPr>
      <w:rFonts w:cs="Arial"/>
      <w:sz w:val="24"/>
    </w:rPr>
  </w:style>
  <w:style w:type="paragraph" w:customStyle="1" w:styleId="CM2">
    <w:name w:val="CM2"/>
    <w:basedOn w:val="Standaard"/>
    <w:next w:val="Standaard"/>
    <w:rsid w:val="00083290"/>
    <w:pPr>
      <w:widowControl w:val="0"/>
      <w:autoSpaceDE w:val="0"/>
      <w:autoSpaceDN w:val="0"/>
      <w:adjustRightInd w:val="0"/>
    </w:pPr>
    <w:rPr>
      <w:rFonts w:cs="Arial"/>
      <w:sz w:val="24"/>
    </w:rPr>
  </w:style>
  <w:style w:type="paragraph" w:customStyle="1" w:styleId="CM1">
    <w:name w:val="CM1"/>
    <w:basedOn w:val="Standaard"/>
    <w:next w:val="Standaard"/>
    <w:rsid w:val="000F3B88"/>
    <w:pPr>
      <w:widowControl w:val="0"/>
      <w:autoSpaceDE w:val="0"/>
      <w:autoSpaceDN w:val="0"/>
      <w:adjustRightInd w:val="0"/>
      <w:spacing w:line="268" w:lineRule="atLeast"/>
    </w:pPr>
    <w:rPr>
      <w:rFonts w:cs="Arial"/>
      <w:sz w:val="24"/>
    </w:rPr>
  </w:style>
  <w:style w:type="paragraph" w:customStyle="1" w:styleId="Default">
    <w:name w:val="Default"/>
    <w:rsid w:val="000F3B88"/>
    <w:pPr>
      <w:widowControl w:val="0"/>
      <w:autoSpaceDE w:val="0"/>
      <w:autoSpaceDN w:val="0"/>
      <w:adjustRightInd w:val="0"/>
    </w:pPr>
    <w:rPr>
      <w:rFonts w:ascii="Arial" w:hAnsi="Arial" w:cs="Arial"/>
      <w:color w:val="000000"/>
      <w:sz w:val="24"/>
      <w:szCs w:val="24"/>
      <w:lang w:eastAsia="en-GB"/>
    </w:rPr>
  </w:style>
  <w:style w:type="paragraph" w:customStyle="1" w:styleId="CM6">
    <w:name w:val="CM6"/>
    <w:basedOn w:val="Default"/>
    <w:next w:val="Default"/>
    <w:rsid w:val="002D3275"/>
    <w:pPr>
      <w:spacing w:line="273" w:lineRule="atLeast"/>
    </w:pPr>
    <w:rPr>
      <w:color w:val="auto"/>
    </w:rPr>
  </w:style>
  <w:style w:type="paragraph" w:styleId="Lijstalinea">
    <w:name w:val="List Paragraph"/>
    <w:basedOn w:val="Standaard"/>
    <w:rsid w:val="005E4A4C"/>
    <w:pPr>
      <w:ind w:left="720"/>
      <w:contextualSpacing/>
    </w:pPr>
  </w:style>
  <w:style w:type="paragraph" w:styleId="Geenafstand">
    <w:name w:val="No Spacing"/>
    <w:rsid w:val="009A4B55"/>
    <w:rPr>
      <w:sz w:val="22"/>
      <w:szCs w:val="22"/>
      <w:lang w:eastAsia="en-GB"/>
    </w:rPr>
  </w:style>
  <w:style w:type="paragraph" w:styleId="Koptekst">
    <w:name w:val="header"/>
    <w:basedOn w:val="Standaard"/>
    <w:link w:val="KoptekstChar"/>
    <w:rsid w:val="00A9141C"/>
    <w:pPr>
      <w:tabs>
        <w:tab w:val="center" w:pos="4820"/>
        <w:tab w:val="right" w:pos="9639"/>
      </w:tabs>
    </w:pPr>
    <w:rPr>
      <w:rFonts w:eastAsia="Calibri" w:cs="Calibri"/>
      <w:szCs w:val="22"/>
      <w:lang w:eastAsia="en-GB"/>
    </w:rPr>
  </w:style>
  <w:style w:type="character" w:customStyle="1" w:styleId="KoptekstChar">
    <w:name w:val="Header Char"/>
    <w:link w:val="Koptekst"/>
    <w:locked/>
    <w:rsid w:val="00A9141C"/>
    <w:rPr>
      <w:rFonts w:ascii="Arial" w:eastAsia="Calibri" w:hAnsi="Arial" w:cs="Calibri"/>
      <w:sz w:val="22"/>
      <w:szCs w:val="22"/>
      <w:lang w:val="en-GB" w:eastAsia="en-GB"/>
    </w:rPr>
  </w:style>
  <w:style w:type="paragraph" w:styleId="Voettekst">
    <w:name w:val="footer"/>
    <w:basedOn w:val="Standaard"/>
    <w:link w:val="VoettekstChar"/>
    <w:rsid w:val="00A9141C"/>
    <w:pPr>
      <w:tabs>
        <w:tab w:val="center" w:pos="4820"/>
        <w:tab w:val="right" w:pos="9639"/>
      </w:tabs>
    </w:pPr>
    <w:rPr>
      <w:rFonts w:eastAsia="Calibri" w:cs="Calibri"/>
      <w:szCs w:val="22"/>
      <w:lang w:eastAsia="en-GB"/>
    </w:rPr>
  </w:style>
  <w:style w:type="character" w:customStyle="1" w:styleId="VoettekstChar">
    <w:name w:val="Footer Char"/>
    <w:link w:val="Voettekst"/>
    <w:locked/>
    <w:rsid w:val="00A9141C"/>
    <w:rPr>
      <w:rFonts w:ascii="Arial" w:eastAsia="Calibri" w:hAnsi="Arial" w:cs="Calibri"/>
      <w:sz w:val="22"/>
      <w:szCs w:val="22"/>
      <w:lang w:val="en-GB" w:eastAsia="en-GB"/>
    </w:rPr>
  </w:style>
  <w:style w:type="paragraph" w:styleId="Plattetekstinspringen">
    <w:name w:val="Body Text Indent"/>
    <w:basedOn w:val="Standaard"/>
    <w:link w:val="PlattetekstinspringenChar"/>
    <w:rsid w:val="00A9141C"/>
    <w:pPr>
      <w:spacing w:after="120"/>
      <w:ind w:left="567"/>
    </w:pPr>
    <w:rPr>
      <w:rFonts w:eastAsia="Calibri" w:cs="Calibri"/>
      <w:szCs w:val="22"/>
      <w:lang w:eastAsia="en-GB"/>
    </w:rPr>
  </w:style>
  <w:style w:type="character" w:customStyle="1" w:styleId="PlattetekstinspringenChar">
    <w:name w:val="Body Text Indent Char"/>
    <w:link w:val="Plattetekstinspringen"/>
    <w:locked/>
    <w:rsid w:val="00A9141C"/>
    <w:rPr>
      <w:rFonts w:ascii="Arial" w:eastAsia="Calibri" w:hAnsi="Arial" w:cs="Calibri"/>
      <w:sz w:val="22"/>
      <w:szCs w:val="22"/>
      <w:lang w:val="en-GB" w:eastAsia="en-GB"/>
    </w:rPr>
  </w:style>
  <w:style w:type="paragraph" w:styleId="Plattetekstinspringen2">
    <w:name w:val="Body Text Indent 2"/>
    <w:basedOn w:val="Standaard"/>
    <w:link w:val="Plattetekstinspringen2Char"/>
    <w:rsid w:val="00A9141C"/>
    <w:pPr>
      <w:spacing w:after="120"/>
      <w:ind w:left="1134"/>
      <w:jc w:val="both"/>
    </w:pPr>
    <w:rPr>
      <w:rFonts w:eastAsia="Calibri" w:cs="Calibri"/>
      <w:szCs w:val="22"/>
      <w:lang w:eastAsia="de-DE"/>
    </w:rPr>
  </w:style>
  <w:style w:type="character" w:customStyle="1" w:styleId="Plattetekstinspringen2Char">
    <w:name w:val="Body Text Indent 2 Char"/>
    <w:link w:val="Plattetekstinspringen2"/>
    <w:locked/>
    <w:rsid w:val="00A9141C"/>
    <w:rPr>
      <w:rFonts w:ascii="Arial" w:eastAsia="Calibri" w:hAnsi="Arial" w:cs="Calibri"/>
      <w:sz w:val="22"/>
      <w:szCs w:val="22"/>
      <w:lang w:val="en-GB" w:eastAsia="de-DE"/>
    </w:rPr>
  </w:style>
  <w:style w:type="paragraph" w:styleId="Plattetekstinspringen3">
    <w:name w:val="Body Text Indent 3"/>
    <w:basedOn w:val="Standaard"/>
    <w:link w:val="Plattetekstinspringen3Char"/>
    <w:rsid w:val="00314708"/>
    <w:pPr>
      <w:widowControl w:val="0"/>
      <w:tabs>
        <w:tab w:val="left" w:pos="-1440"/>
      </w:tabs>
      <w:autoSpaceDE w:val="0"/>
      <w:autoSpaceDN w:val="0"/>
      <w:adjustRightInd w:val="0"/>
      <w:ind w:left="1134" w:hanging="1134"/>
      <w:jc w:val="both"/>
    </w:pPr>
    <w:rPr>
      <w:rFonts w:ascii="Times New Roman" w:hAnsi="Times New Roman"/>
      <w:sz w:val="20"/>
      <w:szCs w:val="20"/>
    </w:rPr>
  </w:style>
  <w:style w:type="character" w:customStyle="1" w:styleId="Plattetekstinspringen3Char">
    <w:name w:val="Body Text Indent 3 Char"/>
    <w:link w:val="Plattetekstinspringen3"/>
    <w:locked/>
    <w:rsid w:val="00314708"/>
    <w:rPr>
      <w:rFonts w:ascii="Times New Roman" w:hAnsi="Times New Roman" w:cs="Times New Roman"/>
      <w:sz w:val="20"/>
      <w:szCs w:val="20"/>
    </w:rPr>
  </w:style>
  <w:style w:type="paragraph" w:styleId="Titel">
    <w:name w:val="Title"/>
    <w:basedOn w:val="Standaard"/>
    <w:link w:val="TitelChar"/>
    <w:qFormat/>
    <w:rsid w:val="00A9141C"/>
    <w:pPr>
      <w:spacing w:before="120" w:after="240"/>
      <w:jc w:val="center"/>
      <w:outlineLvl w:val="0"/>
    </w:pPr>
    <w:rPr>
      <w:rFonts w:eastAsia="Calibri" w:cs="Arial"/>
      <w:b/>
      <w:bCs/>
      <w:kern w:val="28"/>
      <w:sz w:val="32"/>
      <w:szCs w:val="32"/>
      <w:lang w:eastAsia="en-GB"/>
    </w:rPr>
  </w:style>
  <w:style w:type="character" w:customStyle="1" w:styleId="TitelChar">
    <w:name w:val="Title Char"/>
    <w:link w:val="Titel"/>
    <w:locked/>
    <w:rsid w:val="00A9141C"/>
    <w:rPr>
      <w:rFonts w:ascii="Arial" w:eastAsia="Calibri" w:hAnsi="Arial" w:cs="Arial"/>
      <w:b/>
      <w:bCs/>
      <w:kern w:val="28"/>
      <w:sz w:val="32"/>
      <w:szCs w:val="32"/>
      <w:lang w:val="en-GB" w:eastAsia="en-GB"/>
    </w:rPr>
  </w:style>
  <w:style w:type="paragraph" w:styleId="Plattetekst">
    <w:name w:val="Body Text"/>
    <w:basedOn w:val="Standaard"/>
    <w:link w:val="PlattetekstChar"/>
    <w:qFormat/>
    <w:rsid w:val="00A9141C"/>
    <w:pPr>
      <w:spacing w:after="120"/>
      <w:jc w:val="both"/>
    </w:pPr>
    <w:rPr>
      <w:rFonts w:eastAsia="Calibri" w:cs="Calibri"/>
      <w:szCs w:val="22"/>
      <w:lang w:eastAsia="en-GB"/>
    </w:rPr>
  </w:style>
  <w:style w:type="character" w:customStyle="1" w:styleId="PlattetekstChar">
    <w:name w:val="Body Text Char"/>
    <w:link w:val="Plattetekst"/>
    <w:locked/>
    <w:rsid w:val="00A9141C"/>
    <w:rPr>
      <w:rFonts w:ascii="Arial" w:eastAsia="Calibri" w:hAnsi="Arial" w:cs="Calibri"/>
      <w:sz w:val="22"/>
      <w:szCs w:val="22"/>
      <w:lang w:val="en-GB" w:eastAsia="en-GB"/>
    </w:rPr>
  </w:style>
  <w:style w:type="character" w:styleId="Voetnootmarkering">
    <w:name w:val="footnote reference"/>
    <w:rsid w:val="00A9141C"/>
    <w:rPr>
      <w:rFonts w:ascii="Arial" w:hAnsi="Arial"/>
      <w:caps w:val="0"/>
      <w:smallCaps w:val="0"/>
      <w:strike w:val="0"/>
      <w:dstrike w:val="0"/>
      <w:vanish w:val="0"/>
      <w:sz w:val="16"/>
      <w:szCs w:val="16"/>
      <w:vertAlign w:val="superscript"/>
    </w:rPr>
  </w:style>
  <w:style w:type="paragraph" w:styleId="Voetnoottekst">
    <w:name w:val="footnote text"/>
    <w:basedOn w:val="Standaard"/>
    <w:link w:val="VoetnoottekstChar"/>
    <w:rsid w:val="00A9141C"/>
    <w:pPr>
      <w:tabs>
        <w:tab w:val="left" w:pos="284"/>
      </w:tabs>
      <w:ind w:left="284" w:hanging="284"/>
    </w:pPr>
    <w:rPr>
      <w:rFonts w:eastAsia="Times New Roman"/>
      <w:sz w:val="18"/>
      <w:szCs w:val="20"/>
    </w:rPr>
  </w:style>
  <w:style w:type="character" w:customStyle="1" w:styleId="VoetnoottekstChar">
    <w:name w:val="Footnote Text Char"/>
    <w:link w:val="Voetnoottekst"/>
    <w:locked/>
    <w:rsid w:val="00A9141C"/>
    <w:rPr>
      <w:rFonts w:ascii="Arial" w:hAnsi="Arial"/>
      <w:sz w:val="18"/>
      <w:lang w:val="en-GB"/>
    </w:rPr>
  </w:style>
  <w:style w:type="character" w:styleId="Hyperlink">
    <w:name w:val="Hyperlink"/>
    <w:rsid w:val="00FA1A59"/>
    <w:rPr>
      <w:rFonts w:cs="Times New Roman"/>
      <w:color w:val="0000FF"/>
      <w:u w:val="single"/>
    </w:rPr>
  </w:style>
  <w:style w:type="character" w:customStyle="1" w:styleId="Kop1Char">
    <w:name w:val="Heading 1 Char"/>
    <w:link w:val="Kop1"/>
    <w:locked/>
    <w:rsid w:val="00A9141C"/>
    <w:rPr>
      <w:rFonts w:ascii="Arial" w:eastAsia="Calibri" w:hAnsi="Arial" w:cs="Calibri"/>
      <w:b/>
      <w:caps/>
      <w:kern w:val="28"/>
      <w:sz w:val="24"/>
      <w:szCs w:val="24"/>
      <w:lang w:val="en-GB" w:eastAsia="de-DE"/>
    </w:rPr>
  </w:style>
  <w:style w:type="paragraph" w:styleId="Inhopg1">
    <w:name w:val="toc 1"/>
    <w:basedOn w:val="Standaard"/>
    <w:next w:val="Standaard"/>
    <w:autoRedefine/>
    <w:uiPriority w:val="39"/>
    <w:locked/>
    <w:rsid w:val="00D86E6D"/>
    <w:pPr>
      <w:tabs>
        <w:tab w:val="left" w:pos="567"/>
        <w:tab w:val="right" w:pos="9639"/>
      </w:tabs>
      <w:spacing w:before="120"/>
      <w:ind w:left="567" w:right="142" w:hanging="567"/>
      <w:jc w:val="both"/>
    </w:pPr>
    <w:rPr>
      <w:rFonts w:eastAsia="Times New Roman" w:cs="Arial"/>
      <w:b/>
      <w:bCs/>
      <w:caps/>
    </w:rPr>
  </w:style>
  <w:style w:type="paragraph" w:styleId="Inhopg2">
    <w:name w:val="toc 2"/>
    <w:basedOn w:val="Standaard"/>
    <w:next w:val="Standaard"/>
    <w:uiPriority w:val="39"/>
    <w:locked/>
    <w:rsid w:val="00D86E6D"/>
    <w:pPr>
      <w:tabs>
        <w:tab w:val="left" w:pos="851"/>
        <w:tab w:val="right" w:pos="9639"/>
      </w:tabs>
      <w:spacing w:before="120" w:after="120"/>
    </w:pPr>
    <w:rPr>
      <w:rFonts w:eastAsia="Times New Roman"/>
      <w:bCs/>
      <w:szCs w:val="20"/>
    </w:rPr>
  </w:style>
  <w:style w:type="character" w:customStyle="1" w:styleId="Kop3Char">
    <w:name w:val="Heading 3 Char"/>
    <w:link w:val="Kop3"/>
    <w:locked/>
    <w:rsid w:val="00A9141C"/>
    <w:rPr>
      <w:rFonts w:ascii="Arial" w:eastAsia="Calibri" w:hAnsi="Arial" w:cs="Calibri"/>
      <w:sz w:val="24"/>
      <w:lang w:val="en-GB" w:eastAsia="de-DE"/>
    </w:rPr>
  </w:style>
  <w:style w:type="paragraph" w:customStyle="1" w:styleId="Lesson">
    <w:name w:val="Lesson"/>
    <w:basedOn w:val="Standaard"/>
    <w:rsid w:val="000B7B92"/>
    <w:pPr>
      <w:tabs>
        <w:tab w:val="left" w:pos="1134"/>
      </w:tabs>
      <w:spacing w:before="120" w:after="120"/>
      <w:ind w:left="1134" w:hanging="1134"/>
    </w:pPr>
    <w:rPr>
      <w:rFonts w:cs="Arial"/>
      <w:u w:val="single"/>
    </w:rPr>
  </w:style>
  <w:style w:type="character" w:customStyle="1" w:styleId="Kop4Char">
    <w:name w:val="Heading 4 Char"/>
    <w:link w:val="Kop4"/>
    <w:locked/>
    <w:rsid w:val="00A9141C"/>
    <w:rPr>
      <w:rFonts w:ascii="Arial" w:eastAsia="Calibri" w:hAnsi="Arial" w:cs="Calibri"/>
      <w:sz w:val="24"/>
      <w:lang w:eastAsia="de-DE"/>
    </w:rPr>
  </w:style>
  <w:style w:type="character" w:styleId="Intensievebenadrukking">
    <w:name w:val="Intense Emphasis"/>
    <w:rsid w:val="00080131"/>
    <w:rPr>
      <w:rFonts w:cs="Times New Roman"/>
      <w:b/>
      <w:bCs/>
      <w:i/>
      <w:iCs/>
      <w:color w:val="4F81BD"/>
    </w:rPr>
  </w:style>
  <w:style w:type="paragraph" w:customStyle="1" w:styleId="Annex">
    <w:name w:val="Annex"/>
    <w:basedOn w:val="Kop1"/>
    <w:next w:val="Standaard"/>
    <w:autoRedefine/>
    <w:rsid w:val="00A9141C"/>
    <w:pPr>
      <w:numPr>
        <w:numId w:val="47"/>
      </w:numPr>
      <w:jc w:val="both"/>
    </w:pPr>
    <w:rPr>
      <w:bCs/>
      <w:caps w:val="0"/>
      <w:snapToGrid w:val="0"/>
    </w:rPr>
  </w:style>
  <w:style w:type="paragraph" w:customStyle="1" w:styleId="AnnexFigure">
    <w:name w:val="Annex Figure"/>
    <w:basedOn w:val="Standaard"/>
    <w:next w:val="Standaard"/>
    <w:rsid w:val="00A9141C"/>
    <w:pPr>
      <w:numPr>
        <w:numId w:val="48"/>
      </w:numPr>
      <w:spacing w:before="120" w:after="120"/>
      <w:jc w:val="center"/>
    </w:pPr>
    <w:rPr>
      <w:rFonts w:eastAsia="Calibri" w:cs="Calibri"/>
      <w:i/>
      <w:szCs w:val="22"/>
      <w:lang w:eastAsia="en-GB"/>
    </w:rPr>
  </w:style>
  <w:style w:type="paragraph" w:customStyle="1" w:styleId="AnnexHead1">
    <w:name w:val="Annex Head 1"/>
    <w:basedOn w:val="Standaard"/>
    <w:next w:val="Standaard"/>
    <w:rsid w:val="00A9141C"/>
    <w:pPr>
      <w:numPr>
        <w:numId w:val="52"/>
      </w:numPr>
    </w:pPr>
    <w:rPr>
      <w:rFonts w:eastAsia="Calibri" w:cs="Calibri"/>
      <w:b/>
      <w:caps/>
      <w:sz w:val="28"/>
      <w:szCs w:val="22"/>
      <w:lang w:eastAsia="en-GB"/>
    </w:rPr>
  </w:style>
  <w:style w:type="paragraph" w:customStyle="1" w:styleId="AnnexHead2">
    <w:name w:val="Annex Head 2"/>
    <w:basedOn w:val="Standaard"/>
    <w:next w:val="Standaard"/>
    <w:rsid w:val="00A9141C"/>
    <w:pPr>
      <w:numPr>
        <w:ilvl w:val="1"/>
        <w:numId w:val="52"/>
      </w:numPr>
    </w:pPr>
    <w:rPr>
      <w:rFonts w:eastAsia="Calibri" w:cs="Calibri"/>
      <w:b/>
      <w:szCs w:val="22"/>
      <w:lang w:eastAsia="en-GB"/>
    </w:rPr>
  </w:style>
  <w:style w:type="paragraph" w:customStyle="1" w:styleId="AnnexHead3">
    <w:name w:val="Annex Head 3"/>
    <w:basedOn w:val="Standaard"/>
    <w:next w:val="Standaard"/>
    <w:rsid w:val="00A9141C"/>
    <w:pPr>
      <w:numPr>
        <w:ilvl w:val="2"/>
        <w:numId w:val="52"/>
      </w:numPr>
    </w:pPr>
    <w:rPr>
      <w:rFonts w:eastAsia="Calibri" w:cs="Calibri"/>
      <w:b/>
      <w:szCs w:val="22"/>
      <w:lang w:eastAsia="en-GB"/>
    </w:rPr>
  </w:style>
  <w:style w:type="paragraph" w:customStyle="1" w:styleId="AnnexHead4">
    <w:name w:val="Annex Head 4"/>
    <w:basedOn w:val="Standaard"/>
    <w:next w:val="Standaard"/>
    <w:rsid w:val="00A9141C"/>
    <w:pPr>
      <w:numPr>
        <w:ilvl w:val="3"/>
        <w:numId w:val="52"/>
      </w:numPr>
    </w:pPr>
    <w:rPr>
      <w:rFonts w:eastAsia="Calibri" w:cs="Calibri"/>
      <w:szCs w:val="22"/>
      <w:lang w:eastAsia="en-GB"/>
    </w:rPr>
  </w:style>
  <w:style w:type="paragraph" w:customStyle="1" w:styleId="AnnexHeading1">
    <w:name w:val="Annex Heading 1"/>
    <w:basedOn w:val="Standaard"/>
    <w:next w:val="Plattetekst"/>
    <w:rsid w:val="00A9141C"/>
    <w:pPr>
      <w:numPr>
        <w:numId w:val="56"/>
      </w:numPr>
      <w:spacing w:before="120" w:after="120"/>
    </w:pPr>
    <w:rPr>
      <w:rFonts w:eastAsia="Calibri" w:cs="Arial"/>
      <w:b/>
      <w:caps/>
      <w:sz w:val="24"/>
      <w:szCs w:val="22"/>
      <w:lang w:eastAsia="en-GB"/>
    </w:rPr>
  </w:style>
  <w:style w:type="paragraph" w:customStyle="1" w:styleId="AnnexHeading2">
    <w:name w:val="Annex Heading 2"/>
    <w:basedOn w:val="Standaard"/>
    <w:next w:val="Plattetekst"/>
    <w:rsid w:val="00A9141C"/>
    <w:pPr>
      <w:numPr>
        <w:ilvl w:val="1"/>
        <w:numId w:val="56"/>
      </w:numPr>
      <w:spacing w:before="120" w:after="120"/>
    </w:pPr>
    <w:rPr>
      <w:rFonts w:eastAsia="Calibri" w:cs="Arial"/>
      <w:b/>
      <w:szCs w:val="22"/>
      <w:lang w:eastAsia="en-GB"/>
    </w:rPr>
  </w:style>
  <w:style w:type="paragraph" w:customStyle="1" w:styleId="AnnexHeading3">
    <w:name w:val="Annex Heading 3"/>
    <w:basedOn w:val="Standaard"/>
    <w:next w:val="Standaard"/>
    <w:rsid w:val="00A9141C"/>
    <w:pPr>
      <w:numPr>
        <w:ilvl w:val="2"/>
        <w:numId w:val="56"/>
      </w:numPr>
      <w:spacing w:before="120" w:after="120"/>
    </w:pPr>
    <w:rPr>
      <w:rFonts w:eastAsia="Calibri" w:cs="Arial"/>
      <w:szCs w:val="22"/>
      <w:lang w:eastAsia="en-GB"/>
    </w:rPr>
  </w:style>
  <w:style w:type="paragraph" w:customStyle="1" w:styleId="AnnexHeading4">
    <w:name w:val="Annex Heading 4"/>
    <w:basedOn w:val="Standaard"/>
    <w:next w:val="Plattetekst"/>
    <w:rsid w:val="00A9141C"/>
    <w:pPr>
      <w:numPr>
        <w:ilvl w:val="3"/>
        <w:numId w:val="56"/>
      </w:numPr>
      <w:spacing w:before="120" w:after="120"/>
    </w:pPr>
    <w:rPr>
      <w:rFonts w:eastAsia="Calibri" w:cs="Arial"/>
      <w:szCs w:val="22"/>
      <w:lang w:eastAsia="en-GB"/>
    </w:rPr>
  </w:style>
  <w:style w:type="paragraph" w:customStyle="1" w:styleId="AnnexTable">
    <w:name w:val="Annex Table"/>
    <w:basedOn w:val="Standaard"/>
    <w:next w:val="Standaard"/>
    <w:rsid w:val="00A9141C"/>
    <w:pPr>
      <w:numPr>
        <w:numId w:val="57"/>
      </w:numPr>
      <w:tabs>
        <w:tab w:val="left" w:pos="1418"/>
      </w:tabs>
      <w:spacing w:before="120" w:after="120"/>
      <w:jc w:val="center"/>
    </w:pPr>
    <w:rPr>
      <w:rFonts w:eastAsia="Calibri" w:cs="Calibri"/>
      <w:i/>
      <w:szCs w:val="22"/>
      <w:lang w:eastAsia="en-GB"/>
    </w:rPr>
  </w:style>
  <w:style w:type="paragraph" w:customStyle="1" w:styleId="Appendix">
    <w:name w:val="Appendix"/>
    <w:basedOn w:val="Standaard"/>
    <w:next w:val="Standaard"/>
    <w:rsid w:val="00A9141C"/>
    <w:pPr>
      <w:numPr>
        <w:numId w:val="58"/>
      </w:numPr>
      <w:tabs>
        <w:tab w:val="left" w:pos="1985"/>
      </w:tabs>
      <w:spacing w:before="120" w:after="240"/>
    </w:pPr>
    <w:rPr>
      <w:rFonts w:eastAsia="Calibri" w:cs="Calibri"/>
      <w:b/>
      <w:sz w:val="24"/>
      <w:szCs w:val="28"/>
    </w:rPr>
  </w:style>
  <w:style w:type="paragraph" w:customStyle="1" w:styleId="AppendixHeading1">
    <w:name w:val="Appendix Heading 1"/>
    <w:basedOn w:val="Standaard"/>
    <w:next w:val="Plattetekst"/>
    <w:rsid w:val="00A9141C"/>
    <w:pPr>
      <w:numPr>
        <w:numId w:val="62"/>
      </w:numPr>
      <w:spacing w:before="120" w:after="120"/>
    </w:pPr>
    <w:rPr>
      <w:rFonts w:eastAsia="Calibri" w:cs="Arial"/>
      <w:b/>
      <w:caps/>
      <w:sz w:val="24"/>
      <w:szCs w:val="22"/>
      <w:lang w:eastAsia="en-GB"/>
    </w:rPr>
  </w:style>
  <w:style w:type="paragraph" w:customStyle="1" w:styleId="AppendixHeading2">
    <w:name w:val="Appendix Heading 2"/>
    <w:basedOn w:val="Standaard"/>
    <w:next w:val="Plattetekst"/>
    <w:rsid w:val="00A9141C"/>
    <w:pPr>
      <w:numPr>
        <w:ilvl w:val="1"/>
        <w:numId w:val="62"/>
      </w:numPr>
      <w:spacing w:before="120" w:after="120"/>
    </w:pPr>
    <w:rPr>
      <w:rFonts w:eastAsia="Calibri" w:cs="Arial"/>
      <w:b/>
      <w:szCs w:val="22"/>
      <w:lang w:eastAsia="en-GB"/>
    </w:rPr>
  </w:style>
  <w:style w:type="paragraph" w:customStyle="1" w:styleId="AppendixHeading3">
    <w:name w:val="Appendix Heading 3"/>
    <w:basedOn w:val="Standaard"/>
    <w:next w:val="Standaard"/>
    <w:rsid w:val="00A9141C"/>
    <w:pPr>
      <w:numPr>
        <w:ilvl w:val="2"/>
        <w:numId w:val="62"/>
      </w:numPr>
      <w:spacing w:before="120" w:after="120"/>
    </w:pPr>
    <w:rPr>
      <w:rFonts w:eastAsia="Calibri" w:cs="Arial"/>
      <w:szCs w:val="22"/>
      <w:lang w:eastAsia="en-GB"/>
    </w:rPr>
  </w:style>
  <w:style w:type="paragraph" w:customStyle="1" w:styleId="AppendixHeading4">
    <w:name w:val="Appendix Heading 4"/>
    <w:basedOn w:val="Standaard"/>
    <w:next w:val="Plattetekst"/>
    <w:rsid w:val="00A9141C"/>
    <w:pPr>
      <w:numPr>
        <w:ilvl w:val="3"/>
        <w:numId w:val="62"/>
      </w:numPr>
      <w:spacing w:before="120" w:after="120"/>
    </w:pPr>
    <w:rPr>
      <w:rFonts w:eastAsia="Calibri" w:cs="Arial"/>
      <w:szCs w:val="22"/>
      <w:lang w:eastAsia="en-GB"/>
    </w:rPr>
  </w:style>
  <w:style w:type="paragraph" w:styleId="Plattetekst2">
    <w:name w:val="Body Text 2"/>
    <w:basedOn w:val="Standaard"/>
    <w:link w:val="Plattetekst2Char"/>
    <w:unhideWhenUsed/>
    <w:rsid w:val="00A9141C"/>
    <w:pPr>
      <w:spacing w:line="480" w:lineRule="auto"/>
    </w:pPr>
    <w:rPr>
      <w:rFonts w:eastAsia="Calibri" w:cs="Calibri"/>
      <w:szCs w:val="22"/>
      <w:lang w:eastAsia="en-GB"/>
    </w:rPr>
  </w:style>
  <w:style w:type="character" w:customStyle="1" w:styleId="Plattetekst2Char">
    <w:name w:val="Body Text 2 Char"/>
    <w:link w:val="Plattetekst2"/>
    <w:locked/>
    <w:rsid w:val="00A9141C"/>
    <w:rPr>
      <w:rFonts w:ascii="Arial" w:eastAsia="Calibri" w:hAnsi="Arial" w:cs="Calibri"/>
      <w:sz w:val="22"/>
      <w:szCs w:val="22"/>
      <w:lang w:val="en-GB" w:eastAsia="en-GB"/>
    </w:rPr>
  </w:style>
  <w:style w:type="character" w:styleId="Titelvanboek">
    <w:name w:val="Book Title"/>
    <w:uiPriority w:val="33"/>
    <w:rsid w:val="00A9141C"/>
    <w:rPr>
      <w:b/>
      <w:bCs/>
      <w:smallCaps/>
      <w:spacing w:val="5"/>
    </w:rPr>
  </w:style>
  <w:style w:type="paragraph" w:customStyle="1" w:styleId="Bullet1">
    <w:name w:val="Bullet 1"/>
    <w:basedOn w:val="Standaard"/>
    <w:qFormat/>
    <w:rsid w:val="00A9141C"/>
    <w:pPr>
      <w:numPr>
        <w:numId w:val="65"/>
      </w:numPr>
      <w:spacing w:after="120"/>
      <w:jc w:val="both"/>
      <w:outlineLvl w:val="0"/>
    </w:pPr>
    <w:rPr>
      <w:rFonts w:eastAsia="Calibri" w:cs="Arial"/>
      <w:szCs w:val="22"/>
      <w:lang w:eastAsia="en-GB"/>
    </w:rPr>
  </w:style>
  <w:style w:type="paragraph" w:customStyle="1" w:styleId="Bullet1text">
    <w:name w:val="Bullet 1 text"/>
    <w:basedOn w:val="Standaard"/>
    <w:rsid w:val="00A9141C"/>
    <w:pPr>
      <w:suppressAutoHyphens/>
      <w:spacing w:after="120"/>
      <w:ind w:left="1134"/>
      <w:jc w:val="both"/>
    </w:pPr>
    <w:rPr>
      <w:rFonts w:eastAsia="Calibri" w:cs="Arial"/>
      <w:szCs w:val="22"/>
      <w:lang w:val="fr-FR" w:eastAsia="en-GB"/>
    </w:rPr>
  </w:style>
  <w:style w:type="paragraph" w:customStyle="1" w:styleId="Bullet2">
    <w:name w:val="Bullet 2"/>
    <w:basedOn w:val="Standaard"/>
    <w:qFormat/>
    <w:rsid w:val="00A9141C"/>
    <w:pPr>
      <w:numPr>
        <w:ilvl w:val="1"/>
        <w:numId w:val="65"/>
      </w:numPr>
      <w:spacing w:after="120"/>
      <w:jc w:val="both"/>
    </w:pPr>
    <w:rPr>
      <w:rFonts w:eastAsia="Calibri" w:cs="Arial"/>
      <w:szCs w:val="22"/>
      <w:lang w:eastAsia="en-GB"/>
    </w:rPr>
  </w:style>
  <w:style w:type="paragraph" w:customStyle="1" w:styleId="Bullet2text">
    <w:name w:val="Bullet 2 text"/>
    <w:basedOn w:val="Standaard"/>
    <w:rsid w:val="00A9141C"/>
    <w:pPr>
      <w:suppressAutoHyphens/>
      <w:spacing w:after="120"/>
      <w:ind w:left="1701"/>
      <w:jc w:val="both"/>
    </w:pPr>
    <w:rPr>
      <w:rFonts w:eastAsia="Calibri" w:cs="Arial"/>
      <w:szCs w:val="22"/>
      <w:lang w:eastAsia="en-GB"/>
    </w:rPr>
  </w:style>
  <w:style w:type="paragraph" w:customStyle="1" w:styleId="Bullet3">
    <w:name w:val="Bullet 3"/>
    <w:basedOn w:val="Standaard"/>
    <w:rsid w:val="00A9141C"/>
    <w:pPr>
      <w:numPr>
        <w:ilvl w:val="2"/>
        <w:numId w:val="65"/>
      </w:numPr>
      <w:spacing w:after="60"/>
      <w:jc w:val="both"/>
    </w:pPr>
    <w:rPr>
      <w:rFonts w:eastAsia="Calibri" w:cs="Arial"/>
      <w:sz w:val="20"/>
      <w:szCs w:val="22"/>
      <w:lang w:eastAsia="en-GB"/>
    </w:rPr>
  </w:style>
  <w:style w:type="paragraph" w:customStyle="1" w:styleId="Bullet3text">
    <w:name w:val="Bullet 3 text"/>
    <w:basedOn w:val="Standaard"/>
    <w:rsid w:val="00A9141C"/>
    <w:pPr>
      <w:suppressAutoHyphens/>
      <w:spacing w:after="60"/>
      <w:ind w:left="2268"/>
    </w:pPr>
    <w:rPr>
      <w:rFonts w:eastAsia="Calibri" w:cs="Arial"/>
      <w:sz w:val="20"/>
      <w:szCs w:val="22"/>
      <w:lang w:eastAsia="en-GB"/>
    </w:rPr>
  </w:style>
  <w:style w:type="paragraph" w:customStyle="1" w:styleId="Figure">
    <w:name w:val="Figure_#"/>
    <w:basedOn w:val="Standaard"/>
    <w:next w:val="Standaard"/>
    <w:rsid w:val="00A9141C"/>
    <w:pPr>
      <w:numPr>
        <w:numId w:val="66"/>
      </w:numPr>
      <w:spacing w:before="120" w:after="120"/>
      <w:jc w:val="center"/>
    </w:pPr>
    <w:rPr>
      <w:rFonts w:eastAsia="Calibri" w:cs="Calibri"/>
      <w:i/>
      <w:szCs w:val="20"/>
      <w:lang w:eastAsia="en-GB"/>
    </w:rPr>
  </w:style>
  <w:style w:type="character" w:customStyle="1" w:styleId="Kop5Char">
    <w:name w:val="Heading 5 Char"/>
    <w:link w:val="Kop5"/>
    <w:locked/>
    <w:rsid w:val="00A9141C"/>
    <w:rPr>
      <w:rFonts w:ascii="Arial" w:eastAsia="Calibri" w:hAnsi="Arial" w:cs="Calibri"/>
      <w:sz w:val="22"/>
      <w:lang w:val="de-DE" w:eastAsia="de-DE"/>
    </w:rPr>
  </w:style>
  <w:style w:type="character" w:customStyle="1" w:styleId="Kop6Char">
    <w:name w:val="Heading 6 Char"/>
    <w:link w:val="Kop6"/>
    <w:locked/>
    <w:rsid w:val="00A9141C"/>
    <w:rPr>
      <w:rFonts w:ascii="Cambria" w:eastAsia="MS Mincho" w:hAnsi="Cambria"/>
      <w:b/>
      <w:bCs/>
      <w:sz w:val="22"/>
      <w:szCs w:val="22"/>
      <w:lang w:val="en-GB" w:eastAsia="en-GB"/>
    </w:rPr>
  </w:style>
  <w:style w:type="character" w:customStyle="1" w:styleId="Kop7Char">
    <w:name w:val="Heading 7 Char"/>
    <w:link w:val="Kop7"/>
    <w:locked/>
    <w:rsid w:val="00A9141C"/>
    <w:rPr>
      <w:rFonts w:ascii="Cambria" w:eastAsia="MS Mincho" w:hAnsi="Cambria"/>
      <w:sz w:val="22"/>
      <w:szCs w:val="22"/>
      <w:lang w:val="en-GB" w:eastAsia="en-GB"/>
    </w:rPr>
  </w:style>
  <w:style w:type="character" w:customStyle="1" w:styleId="Kop8Char">
    <w:name w:val="Heading 8 Char"/>
    <w:link w:val="Kop8"/>
    <w:locked/>
    <w:rsid w:val="00A9141C"/>
    <w:rPr>
      <w:rFonts w:ascii="Cambria" w:eastAsia="MS Mincho" w:hAnsi="Cambria"/>
      <w:i/>
      <w:iCs/>
      <w:sz w:val="22"/>
      <w:szCs w:val="22"/>
      <w:lang w:val="en-GB" w:eastAsia="en-GB"/>
    </w:rPr>
  </w:style>
  <w:style w:type="character" w:customStyle="1" w:styleId="Kop9Char">
    <w:name w:val="Heading 9 Char"/>
    <w:link w:val="Kop9"/>
    <w:locked/>
    <w:rsid w:val="00A9141C"/>
    <w:rPr>
      <w:rFonts w:eastAsia="MS Gothic"/>
      <w:sz w:val="22"/>
      <w:szCs w:val="22"/>
      <w:lang w:val="en-GB" w:eastAsia="en-GB"/>
    </w:rPr>
  </w:style>
  <w:style w:type="paragraph" w:customStyle="1" w:styleId="List1">
    <w:name w:val="List 1"/>
    <w:basedOn w:val="Standaard"/>
    <w:qFormat/>
    <w:rsid w:val="00A9141C"/>
    <w:pPr>
      <w:numPr>
        <w:numId w:val="78"/>
      </w:numPr>
      <w:spacing w:after="120"/>
      <w:jc w:val="both"/>
    </w:pPr>
    <w:rPr>
      <w:rFonts w:cs="Calibri"/>
      <w:szCs w:val="22"/>
      <w:lang w:eastAsia="ja-JP"/>
    </w:rPr>
  </w:style>
  <w:style w:type="paragraph" w:customStyle="1" w:styleId="List1indent1">
    <w:name w:val="List 1 indent 1"/>
    <w:basedOn w:val="Standaard"/>
    <w:qFormat/>
    <w:rsid w:val="00A9141C"/>
    <w:pPr>
      <w:numPr>
        <w:ilvl w:val="1"/>
        <w:numId w:val="78"/>
      </w:numPr>
      <w:spacing w:after="120"/>
      <w:jc w:val="both"/>
    </w:pPr>
    <w:rPr>
      <w:rFonts w:eastAsia="Calibri" w:cs="Arial"/>
      <w:szCs w:val="22"/>
      <w:lang w:eastAsia="en-GB"/>
    </w:rPr>
  </w:style>
  <w:style w:type="paragraph" w:customStyle="1" w:styleId="List1indent1text">
    <w:name w:val="List 1 indent 1 text"/>
    <w:basedOn w:val="Standaard"/>
    <w:rsid w:val="00A9141C"/>
    <w:pPr>
      <w:spacing w:after="120"/>
      <w:ind w:left="1134"/>
      <w:jc w:val="both"/>
    </w:pPr>
    <w:rPr>
      <w:rFonts w:eastAsia="Calibri" w:cs="Arial"/>
      <w:szCs w:val="22"/>
      <w:lang w:eastAsia="fr-FR"/>
    </w:rPr>
  </w:style>
  <w:style w:type="paragraph" w:customStyle="1" w:styleId="List1indent2">
    <w:name w:val="List 1 indent 2"/>
    <w:basedOn w:val="Standaard"/>
    <w:rsid w:val="00A9141C"/>
    <w:pPr>
      <w:widowControl w:val="0"/>
      <w:numPr>
        <w:ilvl w:val="2"/>
        <w:numId w:val="78"/>
      </w:numPr>
      <w:autoSpaceDE w:val="0"/>
      <w:autoSpaceDN w:val="0"/>
      <w:adjustRightInd w:val="0"/>
      <w:spacing w:after="120"/>
      <w:jc w:val="both"/>
    </w:pPr>
    <w:rPr>
      <w:rFonts w:eastAsia="Calibri" w:cs="Arial"/>
      <w:sz w:val="20"/>
      <w:szCs w:val="20"/>
      <w:lang w:eastAsia="en-GB"/>
    </w:rPr>
  </w:style>
  <w:style w:type="paragraph" w:customStyle="1" w:styleId="List1indent2text">
    <w:name w:val="List 1 indent 2 text"/>
    <w:basedOn w:val="Standaard"/>
    <w:rsid w:val="00A9141C"/>
    <w:pPr>
      <w:spacing w:after="60"/>
      <w:ind w:left="1701"/>
      <w:jc w:val="both"/>
    </w:pPr>
    <w:rPr>
      <w:rFonts w:eastAsia="Calibri" w:cs="Arial"/>
      <w:sz w:val="20"/>
      <w:szCs w:val="22"/>
      <w:lang w:eastAsia="en-GB"/>
    </w:rPr>
  </w:style>
  <w:style w:type="paragraph" w:customStyle="1" w:styleId="List1indenttext">
    <w:name w:val="List 1 indent text"/>
    <w:basedOn w:val="Standaard"/>
    <w:rsid w:val="00A9141C"/>
    <w:pPr>
      <w:spacing w:after="120"/>
      <w:ind w:left="1134"/>
      <w:jc w:val="both"/>
    </w:pPr>
    <w:rPr>
      <w:rFonts w:eastAsia="Calibri" w:cs="Calibri"/>
      <w:szCs w:val="20"/>
      <w:lang w:eastAsia="en-GB"/>
    </w:rPr>
  </w:style>
  <w:style w:type="paragraph" w:customStyle="1" w:styleId="List1text">
    <w:name w:val="List 1 text"/>
    <w:basedOn w:val="Standaard"/>
    <w:qFormat/>
    <w:rsid w:val="00A9141C"/>
    <w:pPr>
      <w:spacing w:after="120"/>
      <w:ind w:left="567"/>
      <w:jc w:val="both"/>
    </w:pPr>
    <w:rPr>
      <w:rFonts w:eastAsia="Calibri" w:cs="Arial"/>
      <w:szCs w:val="22"/>
      <w:lang w:eastAsia="en-GB"/>
    </w:rPr>
  </w:style>
  <w:style w:type="character" w:styleId="Paginanummer">
    <w:name w:val="page number"/>
    <w:rsid w:val="00A9141C"/>
  </w:style>
  <w:style w:type="paragraph" w:styleId="Lijstmetafbeeldingen">
    <w:name w:val="table of figures"/>
    <w:basedOn w:val="Standaard"/>
    <w:next w:val="Standaard"/>
    <w:autoRedefine/>
    <w:uiPriority w:val="99"/>
    <w:rsid w:val="00A9141C"/>
    <w:pPr>
      <w:numPr>
        <w:numId w:val="79"/>
      </w:numPr>
      <w:tabs>
        <w:tab w:val="right" w:pos="9639"/>
      </w:tabs>
      <w:spacing w:before="60" w:after="60"/>
      <w:ind w:right="284"/>
    </w:pPr>
    <w:rPr>
      <w:rFonts w:eastAsia="Times New Roman"/>
    </w:rPr>
  </w:style>
  <w:style w:type="paragraph" w:customStyle="1" w:styleId="Table">
    <w:name w:val="Table_#"/>
    <w:basedOn w:val="Standaard"/>
    <w:next w:val="Standaard"/>
    <w:qFormat/>
    <w:rsid w:val="00A9141C"/>
    <w:pPr>
      <w:numPr>
        <w:numId w:val="80"/>
      </w:numPr>
      <w:spacing w:before="120" w:after="120"/>
      <w:jc w:val="center"/>
    </w:pPr>
    <w:rPr>
      <w:rFonts w:eastAsia="Calibri" w:cs="Calibri"/>
      <w:i/>
      <w:szCs w:val="20"/>
      <w:lang w:eastAsia="en-GB"/>
    </w:rPr>
  </w:style>
  <w:style w:type="paragraph" w:styleId="Inhopg3">
    <w:name w:val="toc 3"/>
    <w:basedOn w:val="Standaard"/>
    <w:next w:val="Standaard"/>
    <w:uiPriority w:val="39"/>
    <w:locked/>
    <w:rsid w:val="00D86E6D"/>
    <w:pPr>
      <w:tabs>
        <w:tab w:val="left" w:pos="1701"/>
        <w:tab w:val="right" w:pos="9639"/>
      </w:tabs>
      <w:ind w:left="851"/>
    </w:pPr>
    <w:rPr>
      <w:rFonts w:eastAsia="Times New Roman"/>
      <w:sz w:val="20"/>
      <w:szCs w:val="20"/>
    </w:rPr>
  </w:style>
  <w:style w:type="paragraph" w:styleId="Inhopg4">
    <w:name w:val="toc 4"/>
    <w:basedOn w:val="Standaard"/>
    <w:next w:val="Standaard"/>
    <w:autoRedefine/>
    <w:uiPriority w:val="39"/>
    <w:locked/>
    <w:rsid w:val="00D86E6D"/>
    <w:pPr>
      <w:tabs>
        <w:tab w:val="left" w:pos="1701"/>
        <w:tab w:val="right" w:pos="9639"/>
      </w:tabs>
      <w:spacing w:before="240" w:after="240"/>
      <w:ind w:left="1701" w:hanging="1701"/>
    </w:pPr>
    <w:rPr>
      <w:rFonts w:ascii="Arial Bold" w:eastAsia="Times New Roman" w:hAnsi="Arial Bold" w:cs="Arial"/>
      <w:b/>
      <w:caps/>
      <w:noProof/>
      <w:szCs w:val="22"/>
      <w:lang w:eastAsia="en-GB"/>
    </w:rPr>
  </w:style>
  <w:style w:type="paragraph" w:styleId="Inhopg5">
    <w:name w:val="toc 5"/>
    <w:basedOn w:val="Standaard"/>
    <w:next w:val="Standaard"/>
    <w:autoRedefine/>
    <w:uiPriority w:val="39"/>
    <w:locked/>
    <w:rsid w:val="00D86E6D"/>
    <w:pPr>
      <w:tabs>
        <w:tab w:val="left" w:pos="1134"/>
        <w:tab w:val="right" w:pos="9639"/>
      </w:tabs>
      <w:spacing w:before="120" w:after="120"/>
      <w:ind w:left="1134" w:hanging="1134"/>
    </w:pPr>
    <w:rPr>
      <w:rFonts w:eastAsia="Times New Roman"/>
      <w:b/>
      <w:szCs w:val="20"/>
    </w:rPr>
  </w:style>
  <w:style w:type="paragraph" w:styleId="Inhopg6">
    <w:name w:val="toc 6"/>
    <w:basedOn w:val="Standaard"/>
    <w:next w:val="Standaard"/>
    <w:autoRedefine/>
    <w:locked/>
    <w:rsid w:val="00D86E6D"/>
    <w:pPr>
      <w:ind w:left="1100"/>
    </w:pPr>
    <w:rPr>
      <w:rFonts w:ascii="Times New Roman" w:eastAsia="Times New Roman" w:hAnsi="Times New Roman"/>
    </w:rPr>
  </w:style>
  <w:style w:type="paragraph" w:styleId="Inhopg7">
    <w:name w:val="toc 7"/>
    <w:basedOn w:val="Standaard"/>
    <w:next w:val="Standaard"/>
    <w:autoRedefine/>
    <w:locked/>
    <w:rsid w:val="00A9141C"/>
    <w:pPr>
      <w:ind w:left="1200"/>
    </w:pPr>
    <w:rPr>
      <w:rFonts w:eastAsia="Calibri" w:cs="Calibri"/>
      <w:sz w:val="20"/>
      <w:szCs w:val="20"/>
      <w:lang w:eastAsia="en-GB"/>
    </w:rPr>
  </w:style>
  <w:style w:type="paragraph" w:styleId="Inhopg8">
    <w:name w:val="toc 8"/>
    <w:basedOn w:val="Standaard"/>
    <w:next w:val="Standaard"/>
    <w:autoRedefine/>
    <w:locked/>
    <w:rsid w:val="00A9141C"/>
    <w:pPr>
      <w:ind w:left="1440"/>
    </w:pPr>
    <w:rPr>
      <w:rFonts w:eastAsia="Calibri" w:cs="Calibri"/>
      <w:sz w:val="20"/>
      <w:szCs w:val="20"/>
      <w:lang w:eastAsia="en-GB"/>
    </w:rPr>
  </w:style>
  <w:style w:type="paragraph" w:styleId="Inhopg9">
    <w:name w:val="toc 9"/>
    <w:basedOn w:val="Standaard"/>
    <w:next w:val="Standaard"/>
    <w:autoRedefine/>
    <w:locked/>
    <w:rsid w:val="00A9141C"/>
    <w:pPr>
      <w:ind w:left="1680"/>
    </w:pPr>
    <w:rPr>
      <w:rFonts w:eastAsia="Calibri" w:cs="Calibri"/>
      <w:sz w:val="20"/>
      <w:szCs w:val="20"/>
      <w:lang w:eastAsia="en-GB"/>
    </w:rPr>
  </w:style>
  <w:style w:type="character" w:styleId="Verwijzingopmerking">
    <w:name w:val="annotation reference"/>
    <w:semiHidden/>
    <w:rsid w:val="00904AF8"/>
    <w:rPr>
      <w:rFonts w:cs="Times New Roman"/>
      <w:sz w:val="16"/>
      <w:szCs w:val="16"/>
    </w:rPr>
  </w:style>
  <w:style w:type="paragraph" w:styleId="Tekstopmerking">
    <w:name w:val="annotation text"/>
    <w:basedOn w:val="Standaard"/>
    <w:link w:val="TekstopmerkingChar"/>
    <w:semiHidden/>
    <w:rsid w:val="00904AF8"/>
    <w:rPr>
      <w:sz w:val="20"/>
      <w:szCs w:val="20"/>
    </w:rPr>
  </w:style>
  <w:style w:type="character" w:customStyle="1" w:styleId="TekstopmerkingChar">
    <w:name w:val="Comment Text Char"/>
    <w:link w:val="Tekstopmerking"/>
    <w:semiHidden/>
    <w:locked/>
    <w:rsid w:val="00904AF8"/>
    <w:rPr>
      <w:rFonts w:ascii="Arial" w:eastAsia="MS ??" w:hAnsi="Arial" w:cs="Times New Roman"/>
      <w:sz w:val="20"/>
      <w:szCs w:val="20"/>
      <w:lang w:val="en-GB" w:eastAsia="en-US"/>
    </w:rPr>
  </w:style>
  <w:style w:type="paragraph" w:styleId="Onderwerpvanopmerking">
    <w:name w:val="annotation subject"/>
    <w:basedOn w:val="Tekstopmerking"/>
    <w:next w:val="Tekstopmerking"/>
    <w:link w:val="OnderwerpvanopmerkingChar"/>
    <w:semiHidden/>
    <w:rsid w:val="00904AF8"/>
    <w:rPr>
      <w:b/>
      <w:bCs/>
    </w:rPr>
  </w:style>
  <w:style w:type="character" w:customStyle="1" w:styleId="OnderwerpvanopmerkingChar">
    <w:name w:val="Comment Subject Char"/>
    <w:link w:val="Onderwerpvanopmerking"/>
    <w:semiHidden/>
    <w:locked/>
    <w:rsid w:val="00904AF8"/>
    <w:rPr>
      <w:rFonts w:ascii="Arial" w:eastAsia="MS ??" w:hAnsi="Arial" w:cs="Times New Roman"/>
      <w:b/>
      <w:bCs/>
      <w:sz w:val="20"/>
      <w:szCs w:val="20"/>
      <w:lang w:val="en-GB" w:eastAsia="en-US"/>
    </w:rPr>
  </w:style>
  <w:style w:type="character" w:styleId="Zwaar">
    <w:name w:val="Strong"/>
    <w:locked/>
    <w:rsid w:val="00A9141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omments" Target="comments.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iala-aism.org"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contact@iala-aism.org"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iala-aism.org" TargetMode="External"/><Relationship Id="rId4" Type="http://schemas.openxmlformats.org/officeDocument/2006/relationships/settings" Target="settings.xml"/><Relationship Id="rId9" Type="http://schemas.openxmlformats.org/officeDocument/2006/relationships/hyperlink" Target="mailto:contact@iala-aism.org"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604</TotalTime>
  <Pages>18</Pages>
  <Words>2944</Words>
  <Characters>24232</Characters>
  <Application>Microsoft Office Word</Application>
  <DocSecurity>0</DocSecurity>
  <Lines>201</Lines>
  <Paragraphs>54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IALA World Wide Academy</vt:lpstr>
      <vt:lpstr>IALA World Wide Academy</vt:lpstr>
    </vt:vector>
  </TitlesOfParts>
  <Company>Trinity House</Company>
  <LinksUpToDate>false</LinksUpToDate>
  <CharactersWithSpaces>27122</CharactersWithSpaces>
  <SharedDoc>false</SharedDoc>
  <HLinks>
    <vt:vector size="24" baseType="variant">
      <vt:variant>
        <vt:i4>983089</vt:i4>
      </vt:variant>
      <vt:variant>
        <vt:i4>3</vt:i4>
      </vt:variant>
      <vt:variant>
        <vt:i4>0</vt:i4>
      </vt:variant>
      <vt:variant>
        <vt:i4>5</vt:i4>
      </vt:variant>
      <vt:variant>
        <vt:lpwstr>http://www.iala-aism.org/</vt:lpwstr>
      </vt:variant>
      <vt:variant>
        <vt:lpwstr/>
      </vt:variant>
      <vt:variant>
        <vt:i4>6160444</vt:i4>
      </vt:variant>
      <vt:variant>
        <vt:i4>0</vt:i4>
      </vt:variant>
      <vt:variant>
        <vt:i4>0</vt:i4>
      </vt:variant>
      <vt:variant>
        <vt:i4>5</vt:i4>
      </vt:variant>
      <vt:variant>
        <vt:lpwstr>mailto:contact@iala-aism.org</vt:lpwstr>
      </vt:variant>
      <vt:variant>
        <vt:lpwstr/>
      </vt:variant>
      <vt:variant>
        <vt:i4>983070</vt:i4>
      </vt:variant>
      <vt:variant>
        <vt:i4>3</vt:i4>
      </vt:variant>
      <vt:variant>
        <vt:i4>0</vt:i4>
      </vt:variant>
      <vt:variant>
        <vt:i4>5</vt:i4>
      </vt:variant>
      <vt:variant>
        <vt:lpwstr>http://www.iala-aism.org</vt:lpwstr>
      </vt:variant>
      <vt:variant>
        <vt:lpwstr/>
      </vt:variant>
      <vt:variant>
        <vt:i4>3801131</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World Wide Academy</dc:title>
  <dc:creator>lesw</dc:creator>
  <cp:lastModifiedBy>Priem, Stefaan</cp:lastModifiedBy>
  <cp:revision>34</cp:revision>
  <cp:lastPrinted>2012-07-24T08:51:00Z</cp:lastPrinted>
  <dcterms:created xsi:type="dcterms:W3CDTF">2013-03-11T19:00:00Z</dcterms:created>
  <dcterms:modified xsi:type="dcterms:W3CDTF">2013-03-14T10:03:00Z</dcterms:modified>
</cp:coreProperties>
</file>